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63E8" w:rsidRPr="006F63E8" w:rsidRDefault="006F63E8" w:rsidP="006F63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rPr>
          <w:rFonts w:ascii="Times New Roman" w:hAnsi="Times New Roman" w:cs="Times New Roman"/>
          <w:sz w:val="24"/>
          <w:szCs w:val="24"/>
        </w:rPr>
      </w:pPr>
    </w:p>
    <w:p w:rsidR="006F63E8" w:rsidRPr="006F63E8" w:rsidRDefault="006F63E8" w:rsidP="006F63E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0" w:line="240" w:lineRule="auto"/>
        <w:jc w:val="center"/>
        <w:rPr>
          <w:rFonts w:ascii="Times New Roman" w:hAnsi="Times New Roman" w:cs="Times New Roman"/>
          <w:b/>
          <w:bCs/>
          <w:sz w:val="24"/>
          <w:szCs w:val="24"/>
        </w:rPr>
      </w:pPr>
      <w:r w:rsidRPr="006F63E8">
        <w:rPr>
          <w:rFonts w:ascii="Times New Roman" w:hAnsi="Times New Roman" w:cs="Times New Roman"/>
          <w:b/>
          <w:bCs/>
          <w:sz w:val="24"/>
          <w:szCs w:val="24"/>
        </w:rPr>
        <w:t>RUTI STUDY</w:t>
      </w:r>
    </w:p>
    <w:p w:rsidR="006F63E8" w:rsidRPr="006F63E8" w:rsidRDefault="006F63E8" w:rsidP="006F63E8">
      <w:pPr>
        <w:tabs>
          <w:tab w:val="left" w:pos="720"/>
          <w:tab w:val="left" w:pos="851"/>
          <w:tab w:val="left" w:pos="5655"/>
          <w:tab w:val="left" w:pos="5760"/>
          <w:tab w:val="left" w:pos="6480"/>
          <w:tab w:val="left" w:pos="7200"/>
          <w:tab w:val="left" w:pos="7920"/>
          <w:tab w:val="left" w:pos="8640"/>
          <w:tab w:val="left" w:pos="9360"/>
          <w:tab w:val="left" w:pos="10080"/>
          <w:tab w:val="left" w:pos="10800"/>
          <w:tab w:val="left" w:pos="11520"/>
          <w:tab w:val="left" w:pos="12240"/>
          <w:tab w:val="left" w:pos="12960"/>
        </w:tabs>
        <w:autoSpaceDE w:val="0"/>
        <w:autoSpaceDN w:val="0"/>
        <w:adjustRightInd w:val="0"/>
        <w:spacing w:after="0" w:line="480" w:lineRule="auto"/>
        <w:ind w:left="851" w:hanging="851"/>
        <w:rPr>
          <w:rFonts w:ascii="Times New Roman" w:hAnsi="Times New Roman" w:cs="Times New Roman"/>
          <w:sz w:val="24"/>
          <w:szCs w:val="24"/>
        </w:rPr>
      </w:pPr>
    </w:p>
    <w:p w:rsidR="006F63E8" w:rsidRPr="006F63E8" w:rsidRDefault="006F63E8" w:rsidP="006F63E8">
      <w:pPr>
        <w:tabs>
          <w:tab w:val="left" w:pos="426"/>
          <w:tab w:val="left" w:pos="5655"/>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spacing w:after="0" w:line="480" w:lineRule="auto"/>
        <w:ind w:left="426" w:hanging="426"/>
        <w:jc w:val="both"/>
        <w:rPr>
          <w:rFonts w:ascii="Times New Roman" w:hAnsi="Times New Roman" w:cs="Times New Roman"/>
          <w:sz w:val="24"/>
          <w:szCs w:val="24"/>
        </w:rPr>
      </w:pPr>
      <w:r w:rsidRPr="006F63E8">
        <w:rPr>
          <w:rFonts w:ascii="Times New Roman" w:hAnsi="Times New Roman" w:cs="Times New Roman"/>
          <w:sz w:val="24"/>
          <w:szCs w:val="24"/>
        </w:rPr>
        <w:t>I:</w:t>
      </w:r>
      <w:r w:rsidRPr="006F63E8">
        <w:rPr>
          <w:rFonts w:ascii="Times New Roman" w:hAnsi="Times New Roman" w:cs="Times New Roman"/>
          <w:sz w:val="24"/>
          <w:szCs w:val="24"/>
        </w:rPr>
        <w:tab/>
        <w:t>Okay, thank you very much, I really appreciate that. Could you tell me about your role in the trial again?</w:t>
      </w:r>
    </w:p>
    <w:p w:rsidR="006F63E8" w:rsidRPr="006F63E8" w:rsidRDefault="006F63E8" w:rsidP="006F63E8">
      <w:pPr>
        <w:tabs>
          <w:tab w:val="left" w:pos="426"/>
          <w:tab w:val="left" w:pos="5655"/>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spacing w:after="0" w:line="480" w:lineRule="auto"/>
        <w:ind w:left="426" w:hanging="426"/>
        <w:jc w:val="both"/>
        <w:rPr>
          <w:rFonts w:ascii="Times New Roman" w:hAnsi="Times New Roman" w:cs="Times New Roman"/>
          <w:sz w:val="24"/>
          <w:szCs w:val="24"/>
        </w:rPr>
      </w:pPr>
      <w:r w:rsidRPr="006F63E8">
        <w:rPr>
          <w:rFonts w:ascii="Times New Roman" w:hAnsi="Times New Roman" w:cs="Times New Roman"/>
          <w:sz w:val="24"/>
          <w:szCs w:val="24"/>
        </w:rPr>
        <w:t>P:</w:t>
      </w:r>
      <w:r w:rsidRPr="006F63E8">
        <w:rPr>
          <w:rFonts w:ascii="Times New Roman" w:hAnsi="Times New Roman" w:cs="Times New Roman"/>
          <w:sz w:val="24"/>
          <w:szCs w:val="24"/>
        </w:rPr>
        <w:tab/>
        <w:t xml:space="preserve">Remind me </w:t>
      </w:r>
      <w:r w:rsidRPr="00EB37A1">
        <w:rPr>
          <w:rFonts w:ascii="Times New Roman" w:hAnsi="Times New Roman" w:cs="Times New Roman"/>
          <w:sz w:val="24"/>
          <w:szCs w:val="24"/>
          <w:highlight w:val="yellow"/>
        </w:rPr>
        <w:t>which trial?</w:t>
      </w:r>
    </w:p>
    <w:p w:rsidR="006F63E8" w:rsidRPr="006F63E8" w:rsidRDefault="006F63E8" w:rsidP="006F63E8">
      <w:pPr>
        <w:tabs>
          <w:tab w:val="left" w:pos="426"/>
          <w:tab w:val="left" w:pos="5655"/>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spacing w:after="0" w:line="480" w:lineRule="auto"/>
        <w:ind w:left="426" w:hanging="426"/>
        <w:jc w:val="both"/>
        <w:rPr>
          <w:rFonts w:ascii="Times New Roman" w:hAnsi="Times New Roman" w:cs="Times New Roman"/>
          <w:sz w:val="24"/>
          <w:szCs w:val="24"/>
        </w:rPr>
      </w:pPr>
      <w:r w:rsidRPr="006F63E8">
        <w:rPr>
          <w:rFonts w:ascii="Times New Roman" w:hAnsi="Times New Roman" w:cs="Times New Roman"/>
          <w:sz w:val="24"/>
          <w:szCs w:val="24"/>
        </w:rPr>
        <w:t>I:</w:t>
      </w:r>
      <w:r w:rsidRPr="006F63E8">
        <w:rPr>
          <w:rFonts w:ascii="Times New Roman" w:hAnsi="Times New Roman" w:cs="Times New Roman"/>
          <w:sz w:val="24"/>
          <w:szCs w:val="24"/>
        </w:rPr>
        <w:tab/>
        <w:t>This was –RUTI trial for Chinese herbal medicine in patients with -.</w:t>
      </w:r>
    </w:p>
    <w:p w:rsidR="006F63E8" w:rsidRPr="006F63E8" w:rsidRDefault="006F63E8" w:rsidP="006F63E8">
      <w:pPr>
        <w:tabs>
          <w:tab w:val="left" w:pos="426"/>
          <w:tab w:val="left" w:pos="5655"/>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spacing w:after="0" w:line="480" w:lineRule="auto"/>
        <w:ind w:left="426" w:hanging="426"/>
        <w:jc w:val="both"/>
        <w:rPr>
          <w:rFonts w:ascii="Times New Roman" w:hAnsi="Times New Roman" w:cs="Times New Roman"/>
          <w:sz w:val="24"/>
          <w:szCs w:val="24"/>
        </w:rPr>
      </w:pPr>
      <w:r w:rsidRPr="006F63E8">
        <w:rPr>
          <w:rFonts w:ascii="Times New Roman" w:hAnsi="Times New Roman" w:cs="Times New Roman"/>
          <w:sz w:val="24"/>
          <w:szCs w:val="24"/>
        </w:rPr>
        <w:t>P:</w:t>
      </w:r>
      <w:r w:rsidRPr="006F63E8">
        <w:rPr>
          <w:rFonts w:ascii="Times New Roman" w:hAnsi="Times New Roman" w:cs="Times New Roman"/>
          <w:sz w:val="24"/>
          <w:szCs w:val="24"/>
        </w:rPr>
        <w:tab/>
        <w:t>Basically recruiting the patients opportunistically, reviewing the ones that we found on searches and then being involved with consenting and prescribing medication; that was my main role.</w:t>
      </w:r>
    </w:p>
    <w:p w:rsidR="006F63E8" w:rsidRPr="006F63E8" w:rsidRDefault="006F63E8" w:rsidP="006F63E8">
      <w:pPr>
        <w:tabs>
          <w:tab w:val="left" w:pos="426"/>
          <w:tab w:val="left" w:pos="5655"/>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spacing w:after="0" w:line="480" w:lineRule="auto"/>
        <w:ind w:left="426" w:hanging="426"/>
        <w:jc w:val="both"/>
        <w:rPr>
          <w:rFonts w:ascii="Times New Roman" w:hAnsi="Times New Roman" w:cs="Times New Roman"/>
          <w:sz w:val="24"/>
          <w:szCs w:val="24"/>
        </w:rPr>
      </w:pPr>
      <w:r w:rsidRPr="006F63E8">
        <w:rPr>
          <w:rFonts w:ascii="Times New Roman" w:hAnsi="Times New Roman" w:cs="Times New Roman"/>
          <w:sz w:val="24"/>
          <w:szCs w:val="24"/>
        </w:rPr>
        <w:t>I:</w:t>
      </w:r>
      <w:r w:rsidRPr="006F63E8">
        <w:rPr>
          <w:rFonts w:ascii="Times New Roman" w:hAnsi="Times New Roman" w:cs="Times New Roman"/>
          <w:sz w:val="24"/>
          <w:szCs w:val="24"/>
        </w:rPr>
        <w:tab/>
        <w:t xml:space="preserve">So as </w:t>
      </w:r>
      <w:proofErr w:type="gramStart"/>
      <w:r w:rsidRPr="006F63E8">
        <w:rPr>
          <w:rFonts w:ascii="Times New Roman" w:hAnsi="Times New Roman" w:cs="Times New Roman"/>
          <w:sz w:val="24"/>
          <w:szCs w:val="24"/>
        </w:rPr>
        <w:t>a</w:t>
      </w:r>
      <w:proofErr w:type="gramEnd"/>
      <w:r w:rsidRPr="006F63E8">
        <w:rPr>
          <w:rFonts w:ascii="Times New Roman" w:hAnsi="Times New Roman" w:cs="Times New Roman"/>
          <w:sz w:val="24"/>
          <w:szCs w:val="24"/>
        </w:rPr>
        <w:t xml:space="preserve"> xxx to do what you had to do as a recruiting clinician on this trial?</w:t>
      </w:r>
    </w:p>
    <w:p w:rsidR="006F63E8" w:rsidRPr="006F63E8" w:rsidRDefault="006F63E8" w:rsidP="006F63E8">
      <w:pPr>
        <w:tabs>
          <w:tab w:val="left" w:pos="426"/>
          <w:tab w:val="left" w:pos="5655"/>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spacing w:after="0" w:line="480" w:lineRule="auto"/>
        <w:ind w:left="426" w:hanging="426"/>
        <w:jc w:val="both"/>
        <w:rPr>
          <w:rFonts w:ascii="Times New Roman" w:hAnsi="Times New Roman" w:cs="Times New Roman"/>
          <w:sz w:val="24"/>
          <w:szCs w:val="24"/>
        </w:rPr>
      </w:pPr>
      <w:r w:rsidRPr="006F63E8">
        <w:rPr>
          <w:rFonts w:ascii="Times New Roman" w:hAnsi="Times New Roman" w:cs="Times New Roman"/>
          <w:sz w:val="24"/>
          <w:szCs w:val="24"/>
        </w:rPr>
        <w:t>P:</w:t>
      </w:r>
      <w:r w:rsidRPr="006F63E8">
        <w:rPr>
          <w:rFonts w:ascii="Times New Roman" w:hAnsi="Times New Roman" w:cs="Times New Roman"/>
          <w:sz w:val="24"/>
          <w:szCs w:val="24"/>
        </w:rPr>
        <w:tab/>
        <w:t>Basically [if you see a patient who gets recurrent UTIs in clinic], so we would invite them in and describe the protocol and whatever and then the other way we recruited patients was to do searches of people who had recurrent UTIs or were prescribed the standard drugs, like trimethoprim and nitrofurantoin often – and so we look at the notes and – we find the patients and then we would check over that before we sent letters out.</w:t>
      </w:r>
    </w:p>
    <w:p w:rsidR="006F63E8" w:rsidRPr="006F63E8" w:rsidRDefault="006F63E8" w:rsidP="006F63E8">
      <w:pPr>
        <w:tabs>
          <w:tab w:val="left" w:pos="426"/>
          <w:tab w:val="left" w:pos="5655"/>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spacing w:after="0" w:line="480" w:lineRule="auto"/>
        <w:ind w:left="426" w:hanging="426"/>
        <w:jc w:val="both"/>
        <w:rPr>
          <w:rFonts w:ascii="Times New Roman" w:hAnsi="Times New Roman" w:cs="Times New Roman"/>
          <w:sz w:val="24"/>
          <w:szCs w:val="24"/>
        </w:rPr>
      </w:pPr>
      <w:r w:rsidRPr="006F63E8">
        <w:rPr>
          <w:rFonts w:ascii="Times New Roman" w:hAnsi="Times New Roman" w:cs="Times New Roman"/>
          <w:sz w:val="24"/>
          <w:szCs w:val="24"/>
        </w:rPr>
        <w:t>I:</w:t>
      </w:r>
      <w:r w:rsidRPr="006F63E8">
        <w:rPr>
          <w:rFonts w:ascii="Times New Roman" w:hAnsi="Times New Roman" w:cs="Times New Roman"/>
          <w:sz w:val="24"/>
          <w:szCs w:val="24"/>
        </w:rPr>
        <w:tab/>
        <w:t>Okay. And did you find any of these processes difficult? (P: No) No, okay, that’s fine. So it went very smoothly and –</w:t>
      </w:r>
    </w:p>
    <w:p w:rsidR="006F63E8" w:rsidRPr="006F63E8" w:rsidRDefault="006F63E8" w:rsidP="006F63E8">
      <w:pPr>
        <w:tabs>
          <w:tab w:val="left" w:pos="426"/>
          <w:tab w:val="left" w:pos="5655"/>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spacing w:after="0" w:line="480" w:lineRule="auto"/>
        <w:ind w:left="426" w:hanging="426"/>
        <w:jc w:val="both"/>
        <w:rPr>
          <w:rFonts w:ascii="Times New Roman" w:hAnsi="Times New Roman" w:cs="Times New Roman"/>
          <w:sz w:val="24"/>
          <w:szCs w:val="24"/>
        </w:rPr>
      </w:pPr>
      <w:r w:rsidRPr="006F63E8">
        <w:rPr>
          <w:rFonts w:ascii="Times New Roman" w:hAnsi="Times New Roman" w:cs="Times New Roman"/>
          <w:sz w:val="24"/>
          <w:szCs w:val="24"/>
        </w:rPr>
        <w:t>P:</w:t>
      </w:r>
      <w:r w:rsidRPr="006F63E8">
        <w:rPr>
          <w:rFonts w:ascii="Times New Roman" w:hAnsi="Times New Roman" w:cs="Times New Roman"/>
          <w:sz w:val="24"/>
          <w:szCs w:val="24"/>
        </w:rPr>
        <w:tab/>
        <w:t xml:space="preserve">And that’s good, yes; the only thing was that there was quite a number of exceptions and – to the study which meant that although it seemed you’d picked up an awful lot of people who, on the searches, were feasible, when you drilled it down to the exclusions, it wasn’t so suitable for </w:t>
      </w:r>
      <w:commentRangeStart w:id="0"/>
      <w:r w:rsidRPr="006F63E8">
        <w:rPr>
          <w:rFonts w:ascii="Times New Roman" w:hAnsi="Times New Roman" w:cs="Times New Roman"/>
          <w:sz w:val="24"/>
          <w:szCs w:val="24"/>
        </w:rPr>
        <w:t>many</w:t>
      </w:r>
      <w:commentRangeEnd w:id="0"/>
      <w:r w:rsidR="00EB37A1">
        <w:rPr>
          <w:rStyle w:val="CommentReference"/>
        </w:rPr>
        <w:commentReference w:id="0"/>
      </w:r>
      <w:r w:rsidRPr="006F63E8">
        <w:rPr>
          <w:rFonts w:ascii="Times New Roman" w:hAnsi="Times New Roman" w:cs="Times New Roman"/>
          <w:sz w:val="24"/>
          <w:szCs w:val="24"/>
        </w:rPr>
        <w:t>.</w:t>
      </w:r>
    </w:p>
    <w:p w:rsidR="006F63E8" w:rsidRPr="006F63E8" w:rsidRDefault="006F63E8" w:rsidP="006F63E8">
      <w:pPr>
        <w:tabs>
          <w:tab w:val="left" w:pos="426"/>
          <w:tab w:val="left" w:pos="5655"/>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spacing w:after="0" w:line="480" w:lineRule="auto"/>
        <w:ind w:left="426" w:hanging="426"/>
        <w:jc w:val="both"/>
        <w:rPr>
          <w:rFonts w:ascii="Times New Roman" w:hAnsi="Times New Roman" w:cs="Times New Roman"/>
          <w:sz w:val="24"/>
          <w:szCs w:val="24"/>
        </w:rPr>
      </w:pPr>
      <w:r w:rsidRPr="006F63E8">
        <w:rPr>
          <w:rFonts w:ascii="Times New Roman" w:hAnsi="Times New Roman" w:cs="Times New Roman"/>
          <w:sz w:val="24"/>
          <w:szCs w:val="24"/>
        </w:rPr>
        <w:t>I:</w:t>
      </w:r>
      <w:r w:rsidRPr="006F63E8">
        <w:rPr>
          <w:rFonts w:ascii="Times New Roman" w:hAnsi="Times New Roman" w:cs="Times New Roman"/>
          <w:sz w:val="24"/>
          <w:szCs w:val="24"/>
        </w:rPr>
        <w:tab/>
        <w:t>Okay – and that made it difficult?</w:t>
      </w:r>
    </w:p>
    <w:p w:rsidR="006F63E8" w:rsidRPr="006F63E8" w:rsidRDefault="006F63E8" w:rsidP="006F63E8">
      <w:pPr>
        <w:tabs>
          <w:tab w:val="left" w:pos="426"/>
          <w:tab w:val="left" w:pos="5655"/>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spacing w:after="0" w:line="480" w:lineRule="auto"/>
        <w:ind w:left="426" w:hanging="426"/>
        <w:jc w:val="both"/>
        <w:rPr>
          <w:rFonts w:ascii="Times New Roman" w:hAnsi="Times New Roman" w:cs="Times New Roman"/>
          <w:sz w:val="24"/>
          <w:szCs w:val="24"/>
        </w:rPr>
      </w:pPr>
      <w:r w:rsidRPr="006F63E8">
        <w:rPr>
          <w:rFonts w:ascii="Times New Roman" w:hAnsi="Times New Roman" w:cs="Times New Roman"/>
          <w:sz w:val="24"/>
          <w:szCs w:val="24"/>
        </w:rPr>
        <w:t>P:</w:t>
      </w:r>
      <w:r w:rsidRPr="006F63E8">
        <w:rPr>
          <w:rFonts w:ascii="Times New Roman" w:hAnsi="Times New Roman" w:cs="Times New Roman"/>
          <w:sz w:val="24"/>
          <w:szCs w:val="24"/>
        </w:rPr>
        <w:tab/>
        <w:t>Yes, that was the main reason why we didn’t recruit very many patients.</w:t>
      </w:r>
    </w:p>
    <w:p w:rsidR="006F63E8" w:rsidRPr="006F63E8" w:rsidRDefault="006F63E8" w:rsidP="006F63E8">
      <w:pPr>
        <w:tabs>
          <w:tab w:val="left" w:pos="426"/>
          <w:tab w:val="left" w:pos="5655"/>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spacing w:after="0" w:line="480" w:lineRule="auto"/>
        <w:ind w:left="426" w:hanging="426"/>
        <w:jc w:val="both"/>
        <w:rPr>
          <w:rFonts w:ascii="Times New Roman" w:hAnsi="Times New Roman" w:cs="Times New Roman"/>
          <w:sz w:val="24"/>
          <w:szCs w:val="24"/>
        </w:rPr>
      </w:pPr>
      <w:r w:rsidRPr="006F63E8">
        <w:rPr>
          <w:rFonts w:ascii="Times New Roman" w:hAnsi="Times New Roman" w:cs="Times New Roman"/>
          <w:sz w:val="24"/>
          <w:szCs w:val="24"/>
        </w:rPr>
        <w:t>I:</w:t>
      </w:r>
      <w:r w:rsidRPr="006F63E8">
        <w:rPr>
          <w:rFonts w:ascii="Times New Roman" w:hAnsi="Times New Roman" w:cs="Times New Roman"/>
          <w:sz w:val="24"/>
          <w:szCs w:val="24"/>
        </w:rPr>
        <w:tab/>
        <w:t>Okay. So you would say a very strict selection criteria?</w:t>
      </w:r>
    </w:p>
    <w:p w:rsidR="006F63E8" w:rsidRPr="006F63E8" w:rsidRDefault="006F63E8" w:rsidP="006F63E8">
      <w:pPr>
        <w:tabs>
          <w:tab w:val="left" w:pos="426"/>
          <w:tab w:val="left" w:pos="5655"/>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spacing w:after="0" w:line="480" w:lineRule="auto"/>
        <w:ind w:left="426" w:hanging="426"/>
        <w:jc w:val="both"/>
        <w:rPr>
          <w:rFonts w:ascii="Times New Roman" w:hAnsi="Times New Roman" w:cs="Times New Roman"/>
          <w:sz w:val="24"/>
          <w:szCs w:val="24"/>
        </w:rPr>
      </w:pPr>
      <w:r w:rsidRPr="006F63E8">
        <w:rPr>
          <w:rFonts w:ascii="Times New Roman" w:hAnsi="Times New Roman" w:cs="Times New Roman"/>
          <w:sz w:val="24"/>
          <w:szCs w:val="24"/>
        </w:rPr>
        <w:t>P:</w:t>
      </w:r>
      <w:r w:rsidRPr="006F63E8">
        <w:rPr>
          <w:rFonts w:ascii="Times New Roman" w:hAnsi="Times New Roman" w:cs="Times New Roman"/>
          <w:sz w:val="24"/>
          <w:szCs w:val="24"/>
        </w:rPr>
        <w:tab/>
        <w:t>Yes, because the inclusions – particularly the co-morbidity ones and the renal criteria, meant that most people were out.</w:t>
      </w:r>
    </w:p>
    <w:p w:rsidR="006F63E8" w:rsidRPr="006F63E8" w:rsidRDefault="006F63E8" w:rsidP="006F63E8">
      <w:pPr>
        <w:tabs>
          <w:tab w:val="left" w:pos="426"/>
          <w:tab w:val="left" w:pos="5655"/>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spacing w:after="0" w:line="480" w:lineRule="auto"/>
        <w:ind w:left="426" w:hanging="426"/>
        <w:jc w:val="both"/>
        <w:rPr>
          <w:rFonts w:ascii="Times New Roman" w:hAnsi="Times New Roman" w:cs="Times New Roman"/>
          <w:sz w:val="24"/>
          <w:szCs w:val="24"/>
        </w:rPr>
      </w:pPr>
      <w:r w:rsidRPr="006F63E8">
        <w:rPr>
          <w:rFonts w:ascii="Times New Roman" w:hAnsi="Times New Roman" w:cs="Times New Roman"/>
          <w:sz w:val="24"/>
          <w:szCs w:val="24"/>
        </w:rPr>
        <w:lastRenderedPageBreak/>
        <w:t>I:</w:t>
      </w:r>
      <w:r w:rsidRPr="006F63E8">
        <w:rPr>
          <w:rFonts w:ascii="Times New Roman" w:hAnsi="Times New Roman" w:cs="Times New Roman"/>
          <w:sz w:val="24"/>
          <w:szCs w:val="24"/>
        </w:rPr>
        <w:tab/>
        <w:t>Okay. Was there anything you enjoyed about this process of the trial?</w:t>
      </w:r>
    </w:p>
    <w:p w:rsidR="006F63E8" w:rsidRPr="006F63E8" w:rsidRDefault="006F63E8" w:rsidP="006F63E8">
      <w:pPr>
        <w:tabs>
          <w:tab w:val="left" w:pos="426"/>
          <w:tab w:val="left" w:pos="5655"/>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spacing w:after="0" w:line="480" w:lineRule="auto"/>
        <w:ind w:left="426" w:hanging="426"/>
        <w:jc w:val="both"/>
        <w:rPr>
          <w:rFonts w:ascii="Times New Roman" w:hAnsi="Times New Roman" w:cs="Times New Roman"/>
          <w:sz w:val="24"/>
          <w:szCs w:val="24"/>
        </w:rPr>
      </w:pPr>
      <w:r w:rsidRPr="006F63E8">
        <w:rPr>
          <w:rFonts w:ascii="Times New Roman" w:hAnsi="Times New Roman" w:cs="Times New Roman"/>
          <w:sz w:val="24"/>
          <w:szCs w:val="24"/>
        </w:rPr>
        <w:t>P:</w:t>
      </w:r>
      <w:r w:rsidRPr="006F63E8">
        <w:rPr>
          <w:rFonts w:ascii="Times New Roman" w:hAnsi="Times New Roman" w:cs="Times New Roman"/>
          <w:sz w:val="24"/>
          <w:szCs w:val="24"/>
        </w:rPr>
        <w:tab/>
        <w:t xml:space="preserve">I like doing research generally; I think it’s a good – good potential product, so I was enthusiastic about using the product itself. </w:t>
      </w:r>
      <w:r w:rsidRPr="00F411AE">
        <w:rPr>
          <w:rFonts w:ascii="Times New Roman" w:hAnsi="Times New Roman" w:cs="Times New Roman"/>
          <w:sz w:val="24"/>
          <w:szCs w:val="24"/>
          <w:highlight w:val="yellow"/>
        </w:rPr>
        <w:t xml:space="preserve">Patients were very keen to do something non-antibiotic </w:t>
      </w:r>
      <w:commentRangeStart w:id="1"/>
      <w:r w:rsidRPr="00F411AE">
        <w:rPr>
          <w:rFonts w:ascii="Times New Roman" w:hAnsi="Times New Roman" w:cs="Times New Roman"/>
          <w:sz w:val="24"/>
          <w:szCs w:val="24"/>
          <w:highlight w:val="yellow"/>
        </w:rPr>
        <w:t>related</w:t>
      </w:r>
      <w:commentRangeEnd w:id="1"/>
      <w:r w:rsidR="00F411AE">
        <w:rPr>
          <w:rStyle w:val="CommentReference"/>
        </w:rPr>
        <w:commentReference w:id="1"/>
      </w:r>
      <w:r w:rsidRPr="00F411AE">
        <w:rPr>
          <w:rFonts w:ascii="Times New Roman" w:hAnsi="Times New Roman" w:cs="Times New Roman"/>
          <w:sz w:val="24"/>
          <w:szCs w:val="24"/>
          <w:highlight w:val="yellow"/>
        </w:rPr>
        <w:t>,</w:t>
      </w:r>
      <w:r w:rsidRPr="006F63E8">
        <w:rPr>
          <w:rFonts w:ascii="Times New Roman" w:hAnsi="Times New Roman" w:cs="Times New Roman"/>
          <w:sz w:val="24"/>
          <w:szCs w:val="24"/>
        </w:rPr>
        <w:t xml:space="preserve"> so those things.</w:t>
      </w:r>
      <w:r w:rsidR="00F411AE">
        <w:rPr>
          <w:rFonts w:ascii="Times New Roman" w:hAnsi="Times New Roman" w:cs="Times New Roman"/>
          <w:sz w:val="24"/>
          <w:szCs w:val="24"/>
        </w:rPr>
        <w:t xml:space="preserve"> </w:t>
      </w:r>
      <w:commentRangeStart w:id="2"/>
      <w:ins w:id="3" w:author="Andrew Flower" w:date="2016-12-06T09:56:00Z">
        <w:r w:rsidR="00F411AE">
          <w:rPr>
            <w:rFonts w:ascii="Times New Roman" w:hAnsi="Times New Roman" w:cs="Times New Roman"/>
            <w:sz w:val="24"/>
            <w:szCs w:val="24"/>
          </w:rPr>
          <w:t>EXPAND</w:t>
        </w:r>
      </w:ins>
      <w:commentRangeEnd w:id="2"/>
      <w:ins w:id="4" w:author="Andrew Flower" w:date="2016-12-06T10:04:00Z">
        <w:r w:rsidR="00F411AE">
          <w:rPr>
            <w:rStyle w:val="CommentReference"/>
          </w:rPr>
          <w:commentReference w:id="2"/>
        </w:r>
      </w:ins>
      <w:ins w:id="6" w:author="Andrew Flower" w:date="2016-12-06T09:56:00Z">
        <w:r w:rsidR="00F411AE">
          <w:rPr>
            <w:rFonts w:ascii="Times New Roman" w:hAnsi="Times New Roman" w:cs="Times New Roman"/>
            <w:sz w:val="24"/>
            <w:szCs w:val="24"/>
          </w:rPr>
          <w:t>!!!!</w:t>
        </w:r>
      </w:ins>
    </w:p>
    <w:p w:rsidR="006F63E8" w:rsidRPr="006F63E8" w:rsidRDefault="006F63E8" w:rsidP="006F63E8">
      <w:pPr>
        <w:tabs>
          <w:tab w:val="left" w:pos="426"/>
          <w:tab w:val="left" w:pos="5655"/>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spacing w:after="0" w:line="480" w:lineRule="auto"/>
        <w:ind w:left="426" w:hanging="426"/>
        <w:jc w:val="both"/>
        <w:rPr>
          <w:rFonts w:ascii="Times New Roman" w:hAnsi="Times New Roman" w:cs="Times New Roman"/>
          <w:sz w:val="24"/>
          <w:szCs w:val="24"/>
        </w:rPr>
      </w:pPr>
      <w:r w:rsidRPr="006F63E8">
        <w:rPr>
          <w:rFonts w:ascii="Times New Roman" w:hAnsi="Times New Roman" w:cs="Times New Roman"/>
          <w:sz w:val="24"/>
          <w:szCs w:val="24"/>
        </w:rPr>
        <w:t>I:</w:t>
      </w:r>
      <w:r w:rsidRPr="006F63E8">
        <w:rPr>
          <w:rFonts w:ascii="Times New Roman" w:hAnsi="Times New Roman" w:cs="Times New Roman"/>
          <w:sz w:val="24"/>
          <w:szCs w:val="24"/>
        </w:rPr>
        <w:tab/>
        <w:t>Okay, it’s nice to hear that. And – did you have any thoughts about Chinese herbal medicine before you started this trial or did you have any personal experiences, at all?</w:t>
      </w:r>
    </w:p>
    <w:p w:rsidR="006F63E8" w:rsidRPr="006F63E8" w:rsidRDefault="006F63E8" w:rsidP="006F63E8">
      <w:pPr>
        <w:tabs>
          <w:tab w:val="left" w:pos="426"/>
          <w:tab w:val="left" w:pos="5655"/>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spacing w:after="0" w:line="480" w:lineRule="auto"/>
        <w:ind w:left="426" w:hanging="426"/>
        <w:jc w:val="both"/>
        <w:rPr>
          <w:rFonts w:ascii="Times New Roman" w:hAnsi="Times New Roman" w:cs="Times New Roman"/>
          <w:sz w:val="24"/>
          <w:szCs w:val="24"/>
        </w:rPr>
      </w:pPr>
      <w:r w:rsidRPr="006F63E8">
        <w:rPr>
          <w:rFonts w:ascii="Times New Roman" w:hAnsi="Times New Roman" w:cs="Times New Roman"/>
          <w:sz w:val="24"/>
          <w:szCs w:val="24"/>
        </w:rPr>
        <w:t>P:</w:t>
      </w:r>
      <w:r w:rsidRPr="006F63E8">
        <w:rPr>
          <w:rFonts w:ascii="Times New Roman" w:hAnsi="Times New Roman" w:cs="Times New Roman"/>
          <w:sz w:val="24"/>
          <w:szCs w:val="24"/>
        </w:rPr>
        <w:tab/>
        <w:t xml:space="preserve">Only anecdotally. I’ve never done a trial with it and never obviously prescribed it for patients who’ve told me about it. We’ve been involved in other studies for UTIs and so it’s always been something looked into, as part of the research for that in the past. So – yes – not personally had any – </w:t>
      </w:r>
      <w:r w:rsidRPr="00F411AE">
        <w:rPr>
          <w:rFonts w:ascii="Times New Roman" w:hAnsi="Times New Roman" w:cs="Times New Roman"/>
          <w:sz w:val="24"/>
          <w:szCs w:val="24"/>
          <w:highlight w:val="yellow"/>
          <w:rPrChange w:id="7" w:author="Andrew Flower" w:date="2016-12-06T09:57:00Z">
            <w:rPr>
              <w:rFonts w:ascii="Times New Roman" w:hAnsi="Times New Roman" w:cs="Times New Roman"/>
              <w:sz w:val="24"/>
              <w:szCs w:val="24"/>
            </w:rPr>
          </w:rPrChange>
        </w:rPr>
        <w:t>not read very much about it, but, yes, good stuff.</w:t>
      </w:r>
    </w:p>
    <w:p w:rsidR="006F63E8" w:rsidRPr="006F63E8" w:rsidRDefault="006F63E8" w:rsidP="006F63E8">
      <w:pPr>
        <w:tabs>
          <w:tab w:val="left" w:pos="426"/>
          <w:tab w:val="left" w:pos="5655"/>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spacing w:after="0" w:line="480" w:lineRule="auto"/>
        <w:ind w:left="426" w:hanging="426"/>
        <w:jc w:val="both"/>
        <w:rPr>
          <w:rFonts w:ascii="Times New Roman" w:hAnsi="Times New Roman" w:cs="Times New Roman"/>
          <w:sz w:val="24"/>
          <w:szCs w:val="24"/>
        </w:rPr>
      </w:pPr>
      <w:r w:rsidRPr="006F63E8">
        <w:rPr>
          <w:rFonts w:ascii="Times New Roman" w:hAnsi="Times New Roman" w:cs="Times New Roman"/>
          <w:sz w:val="24"/>
          <w:szCs w:val="24"/>
        </w:rPr>
        <w:t>I:</w:t>
      </w:r>
      <w:r w:rsidRPr="006F63E8">
        <w:rPr>
          <w:rFonts w:ascii="Times New Roman" w:hAnsi="Times New Roman" w:cs="Times New Roman"/>
          <w:sz w:val="24"/>
          <w:szCs w:val="24"/>
        </w:rPr>
        <w:tab/>
        <w:t>Could you tell me – was this research – the previous research you did about – for patients with UTIs as well or – is something –?</w:t>
      </w:r>
    </w:p>
    <w:p w:rsidR="006F63E8" w:rsidRPr="006F63E8" w:rsidRDefault="006F63E8" w:rsidP="006F63E8">
      <w:pPr>
        <w:tabs>
          <w:tab w:val="left" w:pos="426"/>
          <w:tab w:val="left" w:pos="5655"/>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spacing w:after="0" w:line="480" w:lineRule="auto"/>
        <w:ind w:left="426" w:hanging="426"/>
        <w:jc w:val="both"/>
        <w:rPr>
          <w:rFonts w:ascii="Times New Roman" w:hAnsi="Times New Roman" w:cs="Times New Roman"/>
          <w:sz w:val="24"/>
          <w:szCs w:val="24"/>
        </w:rPr>
      </w:pPr>
      <w:r w:rsidRPr="006F63E8">
        <w:rPr>
          <w:rFonts w:ascii="Times New Roman" w:hAnsi="Times New Roman" w:cs="Times New Roman"/>
          <w:sz w:val="24"/>
          <w:szCs w:val="24"/>
        </w:rPr>
        <w:t>P:</w:t>
      </w:r>
      <w:r w:rsidRPr="006F63E8">
        <w:rPr>
          <w:rFonts w:ascii="Times New Roman" w:hAnsi="Times New Roman" w:cs="Times New Roman"/>
          <w:sz w:val="24"/>
          <w:szCs w:val="24"/>
        </w:rPr>
        <w:tab/>
        <w:t xml:space="preserve">Yes, we’ve been involved with the ATAFUTI Study, so that’s </w:t>
      </w:r>
      <w:r w:rsidRPr="00F411AE">
        <w:rPr>
          <w:rFonts w:ascii="Times New Roman" w:hAnsi="Times New Roman" w:cs="Times New Roman"/>
          <w:sz w:val="24"/>
          <w:szCs w:val="24"/>
          <w:highlight w:val="yellow"/>
          <w:rPrChange w:id="8" w:author="Andrew Flower" w:date="2016-12-06T09:57:00Z">
            <w:rPr>
              <w:rFonts w:ascii="Times New Roman" w:hAnsi="Times New Roman" w:cs="Times New Roman"/>
              <w:sz w:val="24"/>
              <w:szCs w:val="24"/>
            </w:rPr>
          </w:rPrChange>
        </w:rPr>
        <w:t>using the same product</w:t>
      </w:r>
      <w:r w:rsidRPr="006F63E8">
        <w:rPr>
          <w:rFonts w:ascii="Times New Roman" w:hAnsi="Times New Roman" w:cs="Times New Roman"/>
          <w:sz w:val="24"/>
          <w:szCs w:val="24"/>
        </w:rPr>
        <w:t xml:space="preserve"> pretty much but for acute UTIs. </w:t>
      </w:r>
    </w:p>
    <w:p w:rsidR="006F63E8" w:rsidRPr="006F63E8" w:rsidRDefault="006F63E8" w:rsidP="006F63E8">
      <w:pPr>
        <w:tabs>
          <w:tab w:val="left" w:pos="426"/>
          <w:tab w:val="left" w:pos="5655"/>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spacing w:after="0" w:line="480" w:lineRule="auto"/>
        <w:ind w:left="426" w:hanging="426"/>
        <w:jc w:val="both"/>
        <w:rPr>
          <w:rFonts w:ascii="Times New Roman" w:hAnsi="Times New Roman" w:cs="Times New Roman"/>
          <w:sz w:val="24"/>
          <w:szCs w:val="24"/>
        </w:rPr>
      </w:pPr>
      <w:r w:rsidRPr="006F63E8">
        <w:rPr>
          <w:rFonts w:ascii="Times New Roman" w:hAnsi="Times New Roman" w:cs="Times New Roman"/>
          <w:sz w:val="24"/>
          <w:szCs w:val="24"/>
        </w:rPr>
        <w:t>I:</w:t>
      </w:r>
      <w:r w:rsidRPr="006F63E8">
        <w:rPr>
          <w:rFonts w:ascii="Times New Roman" w:hAnsi="Times New Roman" w:cs="Times New Roman"/>
          <w:sz w:val="24"/>
          <w:szCs w:val="24"/>
        </w:rPr>
        <w:tab/>
        <w:t>Okay, I see. And did you notice any difference between that research you did and this one?</w:t>
      </w:r>
    </w:p>
    <w:p w:rsidR="006F63E8" w:rsidRPr="006F63E8" w:rsidRDefault="006F63E8" w:rsidP="006F63E8">
      <w:pPr>
        <w:tabs>
          <w:tab w:val="left" w:pos="426"/>
          <w:tab w:val="left" w:pos="5655"/>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spacing w:after="0" w:line="480" w:lineRule="auto"/>
        <w:ind w:left="426" w:hanging="426"/>
        <w:jc w:val="both"/>
        <w:rPr>
          <w:rFonts w:ascii="Times New Roman" w:hAnsi="Times New Roman" w:cs="Times New Roman"/>
          <w:sz w:val="24"/>
          <w:szCs w:val="24"/>
        </w:rPr>
      </w:pPr>
      <w:r w:rsidRPr="006F63E8">
        <w:rPr>
          <w:rFonts w:ascii="Times New Roman" w:hAnsi="Times New Roman" w:cs="Times New Roman"/>
          <w:sz w:val="24"/>
          <w:szCs w:val="24"/>
        </w:rPr>
        <w:t>P:</w:t>
      </w:r>
      <w:r w:rsidRPr="006F63E8">
        <w:rPr>
          <w:rFonts w:ascii="Times New Roman" w:hAnsi="Times New Roman" w:cs="Times New Roman"/>
          <w:sz w:val="24"/>
          <w:szCs w:val="24"/>
        </w:rPr>
        <w:tab/>
        <w:t>Well, yes: this one was for repeat prescriptions – repeat UTI trials – that was for acute episodes, so it was rather easier to recruit to, in fact that we got quite a number of recruits to that one – because the exclusion criteria was rather different.</w:t>
      </w:r>
    </w:p>
    <w:p w:rsidR="006F63E8" w:rsidRPr="006F63E8" w:rsidRDefault="006F63E8" w:rsidP="006F63E8">
      <w:pPr>
        <w:tabs>
          <w:tab w:val="left" w:pos="426"/>
          <w:tab w:val="left" w:pos="5655"/>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spacing w:after="0" w:line="480" w:lineRule="auto"/>
        <w:ind w:left="426" w:hanging="426"/>
        <w:jc w:val="both"/>
        <w:rPr>
          <w:rFonts w:ascii="Times New Roman" w:hAnsi="Times New Roman" w:cs="Times New Roman"/>
          <w:sz w:val="24"/>
          <w:szCs w:val="24"/>
        </w:rPr>
      </w:pPr>
      <w:r w:rsidRPr="006F63E8">
        <w:rPr>
          <w:rFonts w:ascii="Times New Roman" w:hAnsi="Times New Roman" w:cs="Times New Roman"/>
          <w:sz w:val="24"/>
          <w:szCs w:val="24"/>
        </w:rPr>
        <w:t>I:</w:t>
      </w:r>
      <w:r w:rsidRPr="006F63E8">
        <w:rPr>
          <w:rFonts w:ascii="Times New Roman" w:hAnsi="Times New Roman" w:cs="Times New Roman"/>
          <w:sz w:val="24"/>
          <w:szCs w:val="24"/>
        </w:rPr>
        <w:tab/>
        <w:t>I see – and made that trial more successful because –?</w:t>
      </w:r>
    </w:p>
    <w:p w:rsidR="006F63E8" w:rsidRPr="006F63E8" w:rsidRDefault="006F63E8" w:rsidP="006F63E8">
      <w:pPr>
        <w:tabs>
          <w:tab w:val="left" w:pos="426"/>
          <w:tab w:val="left" w:pos="5655"/>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spacing w:after="0" w:line="480" w:lineRule="auto"/>
        <w:ind w:left="426" w:hanging="426"/>
        <w:jc w:val="both"/>
        <w:rPr>
          <w:rFonts w:ascii="Times New Roman" w:hAnsi="Times New Roman" w:cs="Times New Roman"/>
          <w:sz w:val="24"/>
          <w:szCs w:val="24"/>
        </w:rPr>
      </w:pPr>
      <w:r w:rsidRPr="006F63E8">
        <w:rPr>
          <w:rFonts w:ascii="Times New Roman" w:hAnsi="Times New Roman" w:cs="Times New Roman"/>
          <w:sz w:val="24"/>
          <w:szCs w:val="24"/>
        </w:rPr>
        <w:t>P:</w:t>
      </w:r>
      <w:r w:rsidRPr="006F63E8">
        <w:rPr>
          <w:rFonts w:ascii="Times New Roman" w:hAnsi="Times New Roman" w:cs="Times New Roman"/>
          <w:sz w:val="24"/>
          <w:szCs w:val="24"/>
        </w:rPr>
        <w:tab/>
        <w:t>I think so, yes.</w:t>
      </w:r>
    </w:p>
    <w:p w:rsidR="006F63E8" w:rsidRPr="006F63E8" w:rsidRDefault="006F63E8" w:rsidP="006F63E8">
      <w:pPr>
        <w:tabs>
          <w:tab w:val="left" w:pos="426"/>
          <w:tab w:val="left" w:pos="5655"/>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spacing w:after="0" w:line="480" w:lineRule="auto"/>
        <w:ind w:left="426" w:hanging="426"/>
        <w:jc w:val="both"/>
        <w:rPr>
          <w:rFonts w:ascii="Times New Roman" w:hAnsi="Times New Roman" w:cs="Times New Roman"/>
          <w:sz w:val="24"/>
          <w:szCs w:val="24"/>
        </w:rPr>
      </w:pPr>
      <w:r w:rsidRPr="006F63E8">
        <w:rPr>
          <w:rFonts w:ascii="Times New Roman" w:hAnsi="Times New Roman" w:cs="Times New Roman"/>
          <w:sz w:val="24"/>
          <w:szCs w:val="24"/>
        </w:rPr>
        <w:t>I:</w:t>
      </w:r>
      <w:r w:rsidRPr="006F63E8">
        <w:rPr>
          <w:rFonts w:ascii="Times New Roman" w:hAnsi="Times New Roman" w:cs="Times New Roman"/>
          <w:sz w:val="24"/>
          <w:szCs w:val="24"/>
        </w:rPr>
        <w:tab/>
        <w:t>I see, okay. And can you tell me a little bit about – how did you feel about administering herbal medicines during this trial?</w:t>
      </w:r>
    </w:p>
    <w:p w:rsidR="006F63E8" w:rsidRPr="006F63E8" w:rsidRDefault="006F63E8" w:rsidP="006F63E8">
      <w:pPr>
        <w:tabs>
          <w:tab w:val="left" w:pos="426"/>
          <w:tab w:val="left" w:pos="5655"/>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spacing w:after="0" w:line="480" w:lineRule="auto"/>
        <w:ind w:left="426" w:hanging="426"/>
        <w:jc w:val="both"/>
        <w:rPr>
          <w:rFonts w:ascii="Times New Roman" w:hAnsi="Times New Roman" w:cs="Times New Roman"/>
          <w:sz w:val="24"/>
          <w:szCs w:val="24"/>
        </w:rPr>
      </w:pPr>
      <w:r w:rsidRPr="006F63E8">
        <w:rPr>
          <w:rFonts w:ascii="Times New Roman" w:hAnsi="Times New Roman" w:cs="Times New Roman"/>
          <w:sz w:val="24"/>
          <w:szCs w:val="24"/>
        </w:rPr>
        <w:t>P:</w:t>
      </w:r>
      <w:r w:rsidRPr="006F63E8">
        <w:rPr>
          <w:rFonts w:ascii="Times New Roman" w:hAnsi="Times New Roman" w:cs="Times New Roman"/>
          <w:sz w:val="24"/>
          <w:szCs w:val="24"/>
        </w:rPr>
        <w:tab/>
        <w:t xml:space="preserve">I </w:t>
      </w:r>
      <w:r w:rsidRPr="00EC1A37">
        <w:rPr>
          <w:rFonts w:ascii="Times New Roman" w:hAnsi="Times New Roman" w:cs="Times New Roman"/>
          <w:sz w:val="24"/>
          <w:szCs w:val="24"/>
          <w:highlight w:val="yellow"/>
          <w:rPrChange w:id="9" w:author="Andrew Flower" w:date="2016-12-06T10:07:00Z">
            <w:rPr>
              <w:rFonts w:ascii="Times New Roman" w:hAnsi="Times New Roman" w:cs="Times New Roman"/>
              <w:sz w:val="24"/>
              <w:szCs w:val="24"/>
            </w:rPr>
          </w:rPrChange>
        </w:rPr>
        <w:t>didn’t mind herbal medicines in any way really</w:t>
      </w:r>
      <w:r w:rsidRPr="006F63E8">
        <w:rPr>
          <w:rFonts w:ascii="Times New Roman" w:hAnsi="Times New Roman" w:cs="Times New Roman"/>
          <w:sz w:val="24"/>
          <w:szCs w:val="24"/>
        </w:rPr>
        <w:t xml:space="preserve">. It was </w:t>
      </w:r>
      <w:r w:rsidRPr="00F411AE">
        <w:rPr>
          <w:rFonts w:ascii="Times New Roman" w:hAnsi="Times New Roman" w:cs="Times New Roman"/>
          <w:sz w:val="24"/>
          <w:szCs w:val="24"/>
          <w:highlight w:val="yellow"/>
          <w:rPrChange w:id="10" w:author="Andrew Flower" w:date="2016-12-06T09:58:00Z">
            <w:rPr>
              <w:rFonts w:ascii="Times New Roman" w:hAnsi="Times New Roman" w:cs="Times New Roman"/>
              <w:sz w:val="24"/>
              <w:szCs w:val="24"/>
            </w:rPr>
          </w:rPrChange>
        </w:rPr>
        <w:t>a product study, under test, in the same way as any new product would be, any new drug would b</w:t>
      </w:r>
      <w:r w:rsidRPr="006F63E8">
        <w:rPr>
          <w:rFonts w:ascii="Times New Roman" w:hAnsi="Times New Roman" w:cs="Times New Roman"/>
          <w:sz w:val="24"/>
          <w:szCs w:val="24"/>
        </w:rPr>
        <w:t xml:space="preserve">e, so </w:t>
      </w:r>
      <w:r w:rsidRPr="00EC1A37">
        <w:rPr>
          <w:rFonts w:ascii="Times New Roman" w:hAnsi="Times New Roman" w:cs="Times New Roman"/>
          <w:sz w:val="24"/>
          <w:szCs w:val="24"/>
          <w:highlight w:val="yellow"/>
          <w:rPrChange w:id="11" w:author="Andrew Flower" w:date="2016-12-06T10:07:00Z">
            <w:rPr>
              <w:rFonts w:ascii="Times New Roman" w:hAnsi="Times New Roman" w:cs="Times New Roman"/>
              <w:sz w:val="24"/>
              <w:szCs w:val="24"/>
            </w:rPr>
          </w:rPrChange>
        </w:rPr>
        <w:t xml:space="preserve">it had the same </w:t>
      </w:r>
      <w:r w:rsidRPr="00EC1A37">
        <w:rPr>
          <w:rFonts w:ascii="Times New Roman" w:hAnsi="Times New Roman" w:cs="Times New Roman"/>
          <w:sz w:val="24"/>
          <w:szCs w:val="24"/>
          <w:highlight w:val="yellow"/>
          <w:rPrChange w:id="12" w:author="Andrew Flower" w:date="2016-12-06T10:07:00Z">
            <w:rPr>
              <w:rFonts w:ascii="Times New Roman" w:hAnsi="Times New Roman" w:cs="Times New Roman"/>
              <w:sz w:val="24"/>
              <w:szCs w:val="24"/>
            </w:rPr>
          </w:rPrChange>
        </w:rPr>
        <w:lastRenderedPageBreak/>
        <w:t xml:space="preserve">criteria for explaining to patients about potential side-effects </w:t>
      </w:r>
      <w:proofErr w:type="spellStart"/>
      <w:r w:rsidRPr="00EC1A37">
        <w:rPr>
          <w:rFonts w:ascii="Times New Roman" w:hAnsi="Times New Roman" w:cs="Times New Roman"/>
          <w:sz w:val="24"/>
          <w:szCs w:val="24"/>
          <w:highlight w:val="yellow"/>
          <w:rPrChange w:id="13" w:author="Andrew Flower" w:date="2016-12-06T10:07:00Z">
            <w:rPr>
              <w:rFonts w:ascii="Times New Roman" w:hAnsi="Times New Roman" w:cs="Times New Roman"/>
              <w:sz w:val="24"/>
              <w:szCs w:val="24"/>
            </w:rPr>
          </w:rPrChange>
        </w:rPr>
        <w:t>etc</w:t>
      </w:r>
      <w:proofErr w:type="spellEnd"/>
      <w:r w:rsidRPr="00EC1A37">
        <w:rPr>
          <w:rFonts w:ascii="Times New Roman" w:hAnsi="Times New Roman" w:cs="Times New Roman"/>
          <w:sz w:val="24"/>
          <w:szCs w:val="24"/>
          <w:highlight w:val="yellow"/>
          <w:rPrChange w:id="14" w:author="Andrew Flower" w:date="2016-12-06T10:07:00Z">
            <w:rPr>
              <w:rFonts w:ascii="Times New Roman" w:hAnsi="Times New Roman" w:cs="Times New Roman"/>
              <w:sz w:val="24"/>
              <w:szCs w:val="24"/>
            </w:rPr>
          </w:rPrChange>
        </w:rPr>
        <w:t xml:space="preserve"> and it was essentially saying that – it was a more traditional medicine that was under </w:t>
      </w:r>
      <w:commentRangeStart w:id="15"/>
      <w:r w:rsidRPr="00EC1A37">
        <w:rPr>
          <w:rFonts w:ascii="Times New Roman" w:hAnsi="Times New Roman" w:cs="Times New Roman"/>
          <w:sz w:val="24"/>
          <w:szCs w:val="24"/>
          <w:highlight w:val="yellow"/>
          <w:rPrChange w:id="16" w:author="Andrew Flower" w:date="2016-12-06T10:07:00Z">
            <w:rPr>
              <w:rFonts w:ascii="Times New Roman" w:hAnsi="Times New Roman" w:cs="Times New Roman"/>
              <w:sz w:val="24"/>
              <w:szCs w:val="24"/>
            </w:rPr>
          </w:rPrChange>
        </w:rPr>
        <w:t>test</w:t>
      </w:r>
      <w:commentRangeEnd w:id="15"/>
      <w:r w:rsidR="00EC1A37">
        <w:rPr>
          <w:rStyle w:val="CommentReference"/>
        </w:rPr>
        <w:commentReference w:id="15"/>
      </w:r>
      <w:r w:rsidRPr="00EC1A37">
        <w:rPr>
          <w:rFonts w:ascii="Times New Roman" w:hAnsi="Times New Roman" w:cs="Times New Roman"/>
          <w:sz w:val="24"/>
          <w:szCs w:val="24"/>
          <w:highlight w:val="yellow"/>
          <w:rPrChange w:id="17" w:author="Andrew Flower" w:date="2016-12-06T10:07:00Z">
            <w:rPr>
              <w:rFonts w:ascii="Times New Roman" w:hAnsi="Times New Roman" w:cs="Times New Roman"/>
              <w:sz w:val="24"/>
              <w:szCs w:val="24"/>
            </w:rPr>
          </w:rPrChange>
        </w:rPr>
        <w:t>.</w:t>
      </w:r>
      <w:r w:rsidRPr="006F63E8">
        <w:rPr>
          <w:rFonts w:ascii="Times New Roman" w:hAnsi="Times New Roman" w:cs="Times New Roman"/>
          <w:sz w:val="24"/>
          <w:szCs w:val="24"/>
        </w:rPr>
        <w:t xml:space="preserve"> </w:t>
      </w:r>
    </w:p>
    <w:p w:rsidR="006F63E8" w:rsidRPr="006F63E8" w:rsidRDefault="006F63E8" w:rsidP="006F63E8">
      <w:pPr>
        <w:tabs>
          <w:tab w:val="left" w:pos="426"/>
          <w:tab w:val="left" w:pos="5655"/>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spacing w:after="0" w:line="480" w:lineRule="auto"/>
        <w:ind w:left="426" w:hanging="426"/>
        <w:jc w:val="both"/>
        <w:rPr>
          <w:rFonts w:ascii="Times New Roman" w:hAnsi="Times New Roman" w:cs="Times New Roman"/>
          <w:sz w:val="24"/>
          <w:szCs w:val="24"/>
        </w:rPr>
      </w:pPr>
      <w:r w:rsidRPr="006F63E8">
        <w:rPr>
          <w:rFonts w:ascii="Times New Roman" w:hAnsi="Times New Roman" w:cs="Times New Roman"/>
          <w:sz w:val="24"/>
          <w:szCs w:val="24"/>
        </w:rPr>
        <w:t>I:</w:t>
      </w:r>
      <w:r w:rsidRPr="006F63E8">
        <w:rPr>
          <w:rFonts w:ascii="Times New Roman" w:hAnsi="Times New Roman" w:cs="Times New Roman"/>
          <w:sz w:val="24"/>
          <w:szCs w:val="24"/>
        </w:rPr>
        <w:tab/>
        <w:t>Okay, so – so you wouldn’t say there was any change – like in terms of administering, because you knew it’s something else, non- conventional medicine? Did you feel a little bit different, at all?</w:t>
      </w:r>
    </w:p>
    <w:p w:rsidR="006F63E8" w:rsidRPr="006F63E8" w:rsidRDefault="006F63E8" w:rsidP="006F63E8">
      <w:pPr>
        <w:tabs>
          <w:tab w:val="left" w:pos="426"/>
          <w:tab w:val="left" w:pos="5655"/>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spacing w:after="0" w:line="480" w:lineRule="auto"/>
        <w:ind w:left="426" w:hanging="426"/>
        <w:jc w:val="both"/>
        <w:rPr>
          <w:rFonts w:ascii="Times New Roman" w:hAnsi="Times New Roman" w:cs="Times New Roman"/>
          <w:sz w:val="24"/>
          <w:szCs w:val="24"/>
        </w:rPr>
      </w:pPr>
      <w:r w:rsidRPr="006F63E8">
        <w:rPr>
          <w:rFonts w:ascii="Times New Roman" w:hAnsi="Times New Roman" w:cs="Times New Roman"/>
          <w:sz w:val="24"/>
          <w:szCs w:val="24"/>
        </w:rPr>
        <w:t>P:</w:t>
      </w:r>
      <w:r w:rsidRPr="006F63E8">
        <w:rPr>
          <w:rFonts w:ascii="Times New Roman" w:hAnsi="Times New Roman" w:cs="Times New Roman"/>
          <w:sz w:val="24"/>
          <w:szCs w:val="24"/>
        </w:rPr>
        <w:tab/>
        <w:t>Not at all.</w:t>
      </w:r>
    </w:p>
    <w:p w:rsidR="006F63E8" w:rsidRPr="006F63E8" w:rsidRDefault="006F63E8" w:rsidP="006F63E8">
      <w:pPr>
        <w:tabs>
          <w:tab w:val="left" w:pos="426"/>
          <w:tab w:val="left" w:pos="5655"/>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spacing w:after="0" w:line="480" w:lineRule="auto"/>
        <w:ind w:left="426" w:hanging="426"/>
        <w:jc w:val="both"/>
        <w:rPr>
          <w:rFonts w:ascii="Times New Roman" w:hAnsi="Times New Roman" w:cs="Times New Roman"/>
          <w:sz w:val="24"/>
          <w:szCs w:val="24"/>
        </w:rPr>
      </w:pPr>
      <w:r w:rsidRPr="006F63E8">
        <w:rPr>
          <w:rFonts w:ascii="Times New Roman" w:hAnsi="Times New Roman" w:cs="Times New Roman"/>
          <w:sz w:val="24"/>
          <w:szCs w:val="24"/>
        </w:rPr>
        <w:t>I:</w:t>
      </w:r>
      <w:r w:rsidRPr="006F63E8">
        <w:rPr>
          <w:rFonts w:ascii="Times New Roman" w:hAnsi="Times New Roman" w:cs="Times New Roman"/>
          <w:sz w:val="24"/>
          <w:szCs w:val="24"/>
        </w:rPr>
        <w:tab/>
        <w:t>Not at all, okay. And – can you tell me a little bit – did you have any concerns during this trial about the medicines or the participants or any other concerns you can tell me about?</w:t>
      </w:r>
    </w:p>
    <w:p w:rsidR="006F63E8" w:rsidRPr="006F63E8" w:rsidRDefault="006F63E8" w:rsidP="006F63E8">
      <w:pPr>
        <w:tabs>
          <w:tab w:val="left" w:pos="426"/>
          <w:tab w:val="left" w:pos="5655"/>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spacing w:after="0" w:line="480" w:lineRule="auto"/>
        <w:ind w:left="426" w:hanging="426"/>
        <w:jc w:val="both"/>
        <w:rPr>
          <w:rFonts w:ascii="Times New Roman" w:hAnsi="Times New Roman" w:cs="Times New Roman"/>
          <w:sz w:val="24"/>
          <w:szCs w:val="24"/>
        </w:rPr>
      </w:pPr>
      <w:r w:rsidRPr="006F63E8">
        <w:rPr>
          <w:rFonts w:ascii="Times New Roman" w:hAnsi="Times New Roman" w:cs="Times New Roman"/>
          <w:sz w:val="24"/>
          <w:szCs w:val="24"/>
        </w:rPr>
        <w:t xml:space="preserve">P: </w:t>
      </w:r>
      <w:r w:rsidRPr="006F63E8">
        <w:rPr>
          <w:rFonts w:ascii="Times New Roman" w:hAnsi="Times New Roman" w:cs="Times New Roman"/>
          <w:sz w:val="24"/>
          <w:szCs w:val="24"/>
        </w:rPr>
        <w:tab/>
        <w:t>No, no, not at all. The only thing I would say – the tablets were very large, but that’s not really a major thing.</w:t>
      </w:r>
    </w:p>
    <w:p w:rsidR="006F63E8" w:rsidRPr="006F63E8" w:rsidRDefault="006F63E8" w:rsidP="006F63E8">
      <w:pPr>
        <w:tabs>
          <w:tab w:val="left" w:pos="426"/>
          <w:tab w:val="left" w:pos="5655"/>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spacing w:after="0" w:line="480" w:lineRule="auto"/>
        <w:ind w:left="426" w:hanging="426"/>
        <w:jc w:val="both"/>
        <w:rPr>
          <w:rFonts w:ascii="Times New Roman" w:hAnsi="Times New Roman" w:cs="Times New Roman"/>
          <w:sz w:val="24"/>
          <w:szCs w:val="24"/>
        </w:rPr>
      </w:pPr>
      <w:r w:rsidRPr="006F63E8">
        <w:rPr>
          <w:rFonts w:ascii="Times New Roman" w:hAnsi="Times New Roman" w:cs="Times New Roman"/>
          <w:sz w:val="24"/>
          <w:szCs w:val="24"/>
        </w:rPr>
        <w:t>I:</w:t>
      </w:r>
      <w:r w:rsidRPr="006F63E8">
        <w:rPr>
          <w:rFonts w:ascii="Times New Roman" w:hAnsi="Times New Roman" w:cs="Times New Roman"/>
          <w:sz w:val="24"/>
          <w:szCs w:val="24"/>
        </w:rPr>
        <w:tab/>
        <w:t>Other than that, any problems with participants, at all?</w:t>
      </w:r>
      <w:ins w:id="18" w:author="Andrew Flower" w:date="2016-12-06T09:58:00Z">
        <w:r w:rsidR="00F411AE">
          <w:rPr>
            <w:rFonts w:ascii="Times New Roman" w:hAnsi="Times New Roman" w:cs="Times New Roman"/>
            <w:sz w:val="24"/>
            <w:szCs w:val="24"/>
          </w:rPr>
          <w:t xml:space="preserve"> CLOSED Questions</w:t>
        </w:r>
      </w:ins>
    </w:p>
    <w:p w:rsidR="006F63E8" w:rsidRPr="006F63E8" w:rsidRDefault="006F63E8" w:rsidP="006F63E8">
      <w:pPr>
        <w:tabs>
          <w:tab w:val="left" w:pos="426"/>
          <w:tab w:val="left" w:pos="5655"/>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spacing w:after="0" w:line="480" w:lineRule="auto"/>
        <w:ind w:left="426" w:hanging="426"/>
        <w:jc w:val="both"/>
        <w:rPr>
          <w:rFonts w:ascii="Times New Roman" w:hAnsi="Times New Roman" w:cs="Times New Roman"/>
          <w:sz w:val="24"/>
          <w:szCs w:val="24"/>
        </w:rPr>
      </w:pPr>
      <w:r w:rsidRPr="006F63E8">
        <w:rPr>
          <w:rFonts w:ascii="Times New Roman" w:hAnsi="Times New Roman" w:cs="Times New Roman"/>
          <w:sz w:val="24"/>
          <w:szCs w:val="24"/>
        </w:rPr>
        <w:t>P:</w:t>
      </w:r>
      <w:r w:rsidRPr="006F63E8">
        <w:rPr>
          <w:rFonts w:ascii="Times New Roman" w:hAnsi="Times New Roman" w:cs="Times New Roman"/>
          <w:sz w:val="24"/>
          <w:szCs w:val="24"/>
        </w:rPr>
        <w:tab/>
        <w:t>No, not at all</w:t>
      </w:r>
      <w:proofErr w:type="gramStart"/>
      <w:r w:rsidRPr="006F63E8">
        <w:rPr>
          <w:rFonts w:ascii="Times New Roman" w:hAnsi="Times New Roman" w:cs="Times New Roman"/>
          <w:sz w:val="24"/>
          <w:szCs w:val="24"/>
        </w:rPr>
        <w:t>;</w:t>
      </w:r>
      <w:proofErr w:type="gramEnd"/>
      <w:r w:rsidRPr="006F63E8">
        <w:rPr>
          <w:rFonts w:ascii="Times New Roman" w:hAnsi="Times New Roman" w:cs="Times New Roman"/>
          <w:sz w:val="24"/>
          <w:szCs w:val="24"/>
        </w:rPr>
        <w:t xml:space="preserve"> I didn’t have anybody who had to be withdrawn and it all went smoothly for the few people we did manage to recruit.</w:t>
      </w:r>
    </w:p>
    <w:p w:rsidR="006F63E8" w:rsidRPr="006F63E8" w:rsidRDefault="006F63E8" w:rsidP="006F63E8">
      <w:pPr>
        <w:tabs>
          <w:tab w:val="left" w:pos="426"/>
          <w:tab w:val="left" w:pos="5655"/>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spacing w:after="0" w:line="480" w:lineRule="auto"/>
        <w:ind w:left="426" w:hanging="426"/>
        <w:jc w:val="both"/>
        <w:rPr>
          <w:rFonts w:ascii="Times New Roman" w:hAnsi="Times New Roman" w:cs="Times New Roman"/>
          <w:sz w:val="24"/>
          <w:szCs w:val="24"/>
        </w:rPr>
      </w:pPr>
      <w:r w:rsidRPr="006F63E8">
        <w:rPr>
          <w:rFonts w:ascii="Times New Roman" w:hAnsi="Times New Roman" w:cs="Times New Roman"/>
          <w:sz w:val="24"/>
          <w:szCs w:val="24"/>
        </w:rPr>
        <w:t>I:</w:t>
      </w:r>
      <w:r w:rsidRPr="006F63E8">
        <w:rPr>
          <w:rFonts w:ascii="Times New Roman" w:hAnsi="Times New Roman" w:cs="Times New Roman"/>
          <w:sz w:val="24"/>
          <w:szCs w:val="24"/>
        </w:rPr>
        <w:tab/>
        <w:t>How many people did you managed to recruit, at all?</w:t>
      </w:r>
    </w:p>
    <w:p w:rsidR="006F63E8" w:rsidRPr="006F63E8" w:rsidRDefault="006F63E8" w:rsidP="006F63E8">
      <w:pPr>
        <w:tabs>
          <w:tab w:val="left" w:pos="426"/>
          <w:tab w:val="left" w:pos="5655"/>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spacing w:after="0" w:line="480" w:lineRule="auto"/>
        <w:ind w:left="426" w:hanging="426"/>
        <w:jc w:val="both"/>
        <w:rPr>
          <w:rFonts w:ascii="Times New Roman" w:hAnsi="Times New Roman" w:cs="Times New Roman"/>
          <w:sz w:val="24"/>
          <w:szCs w:val="24"/>
        </w:rPr>
      </w:pPr>
      <w:r w:rsidRPr="006F63E8">
        <w:rPr>
          <w:rFonts w:ascii="Times New Roman" w:hAnsi="Times New Roman" w:cs="Times New Roman"/>
          <w:sz w:val="24"/>
          <w:szCs w:val="24"/>
        </w:rPr>
        <w:t>P:</w:t>
      </w:r>
      <w:r w:rsidRPr="006F63E8">
        <w:rPr>
          <w:rFonts w:ascii="Times New Roman" w:hAnsi="Times New Roman" w:cs="Times New Roman"/>
          <w:sz w:val="24"/>
          <w:szCs w:val="24"/>
        </w:rPr>
        <w:tab/>
        <w:t>I’m not sure, but it was less than five.</w:t>
      </w:r>
    </w:p>
    <w:p w:rsidR="006F63E8" w:rsidRPr="006F63E8" w:rsidRDefault="006F63E8" w:rsidP="006F63E8">
      <w:pPr>
        <w:tabs>
          <w:tab w:val="left" w:pos="426"/>
          <w:tab w:val="left" w:pos="5655"/>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spacing w:after="0" w:line="480" w:lineRule="auto"/>
        <w:ind w:left="426" w:hanging="426"/>
        <w:jc w:val="both"/>
        <w:rPr>
          <w:rFonts w:ascii="Times New Roman" w:hAnsi="Times New Roman" w:cs="Times New Roman"/>
          <w:sz w:val="24"/>
          <w:szCs w:val="24"/>
        </w:rPr>
      </w:pPr>
      <w:r w:rsidRPr="006F63E8">
        <w:rPr>
          <w:rFonts w:ascii="Times New Roman" w:hAnsi="Times New Roman" w:cs="Times New Roman"/>
          <w:sz w:val="24"/>
          <w:szCs w:val="24"/>
        </w:rPr>
        <w:t>I:</w:t>
      </w:r>
      <w:r w:rsidRPr="006F63E8">
        <w:rPr>
          <w:rFonts w:ascii="Times New Roman" w:hAnsi="Times New Roman" w:cs="Times New Roman"/>
          <w:sz w:val="24"/>
          <w:szCs w:val="24"/>
        </w:rPr>
        <w:tab/>
        <w:t>Less than five? I see. And – tell me a little – what was your impression of the effects of Chinese herbal medicine on the women taking part in the trial; were there any benefits, at all?</w:t>
      </w:r>
    </w:p>
    <w:p w:rsidR="006F63E8" w:rsidRPr="006F63E8" w:rsidRDefault="006F63E8" w:rsidP="006F63E8">
      <w:pPr>
        <w:tabs>
          <w:tab w:val="left" w:pos="426"/>
          <w:tab w:val="left" w:pos="5655"/>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spacing w:after="0" w:line="480" w:lineRule="auto"/>
        <w:ind w:left="426" w:hanging="426"/>
        <w:jc w:val="both"/>
        <w:rPr>
          <w:rFonts w:ascii="Times New Roman" w:hAnsi="Times New Roman" w:cs="Times New Roman"/>
          <w:sz w:val="24"/>
          <w:szCs w:val="24"/>
        </w:rPr>
      </w:pPr>
      <w:r w:rsidRPr="006F63E8">
        <w:rPr>
          <w:rFonts w:ascii="Times New Roman" w:hAnsi="Times New Roman" w:cs="Times New Roman"/>
          <w:sz w:val="24"/>
          <w:szCs w:val="24"/>
        </w:rPr>
        <w:t>P:</w:t>
      </w:r>
      <w:r w:rsidRPr="006F63E8">
        <w:rPr>
          <w:rFonts w:ascii="Times New Roman" w:hAnsi="Times New Roman" w:cs="Times New Roman"/>
          <w:sz w:val="24"/>
          <w:szCs w:val="24"/>
        </w:rPr>
        <w:tab/>
        <w:t xml:space="preserve">It’s difficult to draw that conclusion from RUTI because we had a very small number, but ATAFUTI, which is the same product, we had very positive results. The patients did seem to get better from the product. So – you know – I </w:t>
      </w:r>
      <w:r w:rsidRPr="00EC1A37">
        <w:rPr>
          <w:rFonts w:ascii="Times New Roman" w:hAnsi="Times New Roman" w:cs="Times New Roman"/>
          <w:sz w:val="24"/>
          <w:szCs w:val="24"/>
          <w:highlight w:val="yellow"/>
        </w:rPr>
        <w:t>think it’s probably a biologically active substance xxx.</w:t>
      </w:r>
    </w:p>
    <w:p w:rsidR="006F63E8" w:rsidRPr="006F63E8" w:rsidRDefault="006F63E8" w:rsidP="006F63E8">
      <w:pPr>
        <w:tabs>
          <w:tab w:val="left" w:pos="426"/>
          <w:tab w:val="left" w:pos="5655"/>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spacing w:after="0" w:line="480" w:lineRule="auto"/>
        <w:ind w:left="426" w:hanging="426"/>
        <w:jc w:val="both"/>
        <w:rPr>
          <w:rFonts w:ascii="Times New Roman" w:hAnsi="Times New Roman" w:cs="Times New Roman"/>
          <w:sz w:val="24"/>
          <w:szCs w:val="24"/>
        </w:rPr>
      </w:pPr>
      <w:r w:rsidRPr="006F63E8">
        <w:rPr>
          <w:rFonts w:ascii="Times New Roman" w:hAnsi="Times New Roman" w:cs="Times New Roman"/>
          <w:sz w:val="24"/>
          <w:szCs w:val="24"/>
        </w:rPr>
        <w:t>I:</w:t>
      </w:r>
      <w:r w:rsidRPr="006F63E8">
        <w:rPr>
          <w:rFonts w:ascii="Times New Roman" w:hAnsi="Times New Roman" w:cs="Times New Roman"/>
          <w:sz w:val="24"/>
          <w:szCs w:val="24"/>
        </w:rPr>
        <w:tab/>
        <w:t>Okay. Could you expand a little bit – like – what benefits did you see in the patients; terms in of symptoms, how did they describe it differently; what was it exactly?</w:t>
      </w:r>
    </w:p>
    <w:p w:rsidR="006F63E8" w:rsidRPr="006F63E8" w:rsidRDefault="006F63E8" w:rsidP="006F63E8">
      <w:pPr>
        <w:tabs>
          <w:tab w:val="left" w:pos="426"/>
          <w:tab w:val="left" w:pos="5655"/>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spacing w:after="0" w:line="480" w:lineRule="auto"/>
        <w:ind w:left="426" w:hanging="426"/>
        <w:jc w:val="both"/>
        <w:rPr>
          <w:rFonts w:ascii="Times New Roman" w:hAnsi="Times New Roman" w:cs="Times New Roman"/>
          <w:sz w:val="24"/>
          <w:szCs w:val="24"/>
        </w:rPr>
      </w:pPr>
      <w:r w:rsidRPr="006F63E8">
        <w:rPr>
          <w:rFonts w:ascii="Times New Roman" w:hAnsi="Times New Roman" w:cs="Times New Roman"/>
          <w:sz w:val="24"/>
          <w:szCs w:val="24"/>
        </w:rPr>
        <w:t>P:</w:t>
      </w:r>
      <w:r w:rsidRPr="006F63E8">
        <w:rPr>
          <w:rFonts w:ascii="Times New Roman" w:hAnsi="Times New Roman" w:cs="Times New Roman"/>
          <w:sz w:val="24"/>
          <w:szCs w:val="24"/>
        </w:rPr>
        <w:tab/>
        <w:t>They got better.</w:t>
      </w:r>
    </w:p>
    <w:p w:rsidR="006F63E8" w:rsidRPr="006F63E8" w:rsidRDefault="006F63E8" w:rsidP="006F63E8">
      <w:pPr>
        <w:tabs>
          <w:tab w:val="left" w:pos="426"/>
          <w:tab w:val="left" w:pos="5655"/>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spacing w:after="0" w:line="480" w:lineRule="auto"/>
        <w:ind w:left="426" w:hanging="426"/>
        <w:jc w:val="both"/>
        <w:rPr>
          <w:rFonts w:ascii="Times New Roman" w:hAnsi="Times New Roman" w:cs="Times New Roman"/>
          <w:sz w:val="24"/>
          <w:szCs w:val="24"/>
        </w:rPr>
      </w:pPr>
      <w:r w:rsidRPr="006F63E8">
        <w:rPr>
          <w:rFonts w:ascii="Times New Roman" w:hAnsi="Times New Roman" w:cs="Times New Roman"/>
          <w:sz w:val="24"/>
          <w:szCs w:val="24"/>
        </w:rPr>
        <w:lastRenderedPageBreak/>
        <w:t>I:</w:t>
      </w:r>
      <w:r w:rsidRPr="006F63E8">
        <w:rPr>
          <w:rFonts w:ascii="Times New Roman" w:hAnsi="Times New Roman" w:cs="Times New Roman"/>
          <w:sz w:val="24"/>
          <w:szCs w:val="24"/>
        </w:rPr>
        <w:tab/>
        <w:t>They got better? Okay. And did they notice any side-effects, at all?</w:t>
      </w:r>
    </w:p>
    <w:p w:rsidR="006F63E8" w:rsidRPr="006F63E8" w:rsidRDefault="006F63E8" w:rsidP="006F63E8">
      <w:pPr>
        <w:tabs>
          <w:tab w:val="left" w:pos="426"/>
          <w:tab w:val="left" w:pos="5655"/>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spacing w:after="0" w:line="480" w:lineRule="auto"/>
        <w:ind w:left="426" w:hanging="426"/>
        <w:jc w:val="both"/>
        <w:rPr>
          <w:rFonts w:ascii="Times New Roman" w:hAnsi="Times New Roman" w:cs="Times New Roman"/>
          <w:sz w:val="24"/>
          <w:szCs w:val="24"/>
        </w:rPr>
      </w:pPr>
      <w:r w:rsidRPr="006F63E8">
        <w:rPr>
          <w:rFonts w:ascii="Times New Roman" w:hAnsi="Times New Roman" w:cs="Times New Roman"/>
          <w:sz w:val="24"/>
          <w:szCs w:val="24"/>
        </w:rPr>
        <w:t>P:</w:t>
      </w:r>
      <w:r w:rsidRPr="006F63E8">
        <w:rPr>
          <w:rFonts w:ascii="Times New Roman" w:hAnsi="Times New Roman" w:cs="Times New Roman"/>
          <w:sz w:val="24"/>
          <w:szCs w:val="24"/>
        </w:rPr>
        <w:tab/>
        <w:t>Not that I can recall being told.</w:t>
      </w:r>
    </w:p>
    <w:p w:rsidR="006F63E8" w:rsidRPr="006F63E8" w:rsidRDefault="006F63E8" w:rsidP="006F63E8">
      <w:pPr>
        <w:tabs>
          <w:tab w:val="left" w:pos="426"/>
          <w:tab w:val="left" w:pos="5655"/>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spacing w:after="0" w:line="480" w:lineRule="auto"/>
        <w:ind w:left="426" w:hanging="426"/>
        <w:jc w:val="both"/>
        <w:rPr>
          <w:rFonts w:ascii="Times New Roman" w:hAnsi="Times New Roman" w:cs="Times New Roman"/>
          <w:sz w:val="24"/>
          <w:szCs w:val="24"/>
        </w:rPr>
      </w:pPr>
      <w:r w:rsidRPr="006F63E8">
        <w:rPr>
          <w:rFonts w:ascii="Times New Roman" w:hAnsi="Times New Roman" w:cs="Times New Roman"/>
          <w:sz w:val="24"/>
          <w:szCs w:val="24"/>
        </w:rPr>
        <w:t>I:</w:t>
      </w:r>
      <w:r w:rsidRPr="006F63E8">
        <w:rPr>
          <w:rFonts w:ascii="Times New Roman" w:hAnsi="Times New Roman" w:cs="Times New Roman"/>
          <w:sz w:val="24"/>
          <w:szCs w:val="24"/>
        </w:rPr>
        <w:tab/>
        <w:t>Okay. And – a few more questions, we’re finishing soon. Having been involved in this trial, can you tell me any ways your thoughts about Chinese medicine have been now changed?</w:t>
      </w:r>
    </w:p>
    <w:p w:rsidR="006F63E8" w:rsidRPr="006F63E8" w:rsidRDefault="006F63E8" w:rsidP="006F63E8">
      <w:pPr>
        <w:tabs>
          <w:tab w:val="left" w:pos="426"/>
          <w:tab w:val="left" w:pos="5655"/>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spacing w:after="0" w:line="480" w:lineRule="auto"/>
        <w:ind w:left="426" w:hanging="426"/>
        <w:jc w:val="both"/>
        <w:rPr>
          <w:rFonts w:ascii="Times New Roman" w:hAnsi="Times New Roman" w:cs="Times New Roman"/>
          <w:sz w:val="24"/>
          <w:szCs w:val="24"/>
        </w:rPr>
      </w:pPr>
      <w:r w:rsidRPr="006F63E8">
        <w:rPr>
          <w:rFonts w:ascii="Times New Roman" w:hAnsi="Times New Roman" w:cs="Times New Roman"/>
          <w:sz w:val="24"/>
          <w:szCs w:val="24"/>
        </w:rPr>
        <w:t>P:</w:t>
      </w:r>
      <w:r w:rsidRPr="006F63E8">
        <w:rPr>
          <w:rFonts w:ascii="Times New Roman" w:hAnsi="Times New Roman" w:cs="Times New Roman"/>
          <w:sz w:val="24"/>
          <w:szCs w:val="24"/>
        </w:rPr>
        <w:tab/>
        <w:t xml:space="preserve">I feel more positive that – </w:t>
      </w:r>
      <w:r w:rsidRPr="00F411AE">
        <w:rPr>
          <w:rFonts w:ascii="Times New Roman" w:hAnsi="Times New Roman" w:cs="Times New Roman"/>
          <w:sz w:val="24"/>
          <w:szCs w:val="24"/>
          <w:highlight w:val="yellow"/>
          <w:rPrChange w:id="19" w:author="Andrew Flower" w:date="2016-12-06T09:59:00Z">
            <w:rPr>
              <w:rFonts w:ascii="Times New Roman" w:hAnsi="Times New Roman" w:cs="Times New Roman"/>
              <w:sz w:val="24"/>
              <w:szCs w:val="24"/>
            </w:rPr>
          </w:rPrChange>
        </w:rPr>
        <w:t>if they are trying to get some real evidence base behind using them, that would mean them moving into the mainstream medical use</w:t>
      </w:r>
      <w:r w:rsidRPr="006F63E8">
        <w:rPr>
          <w:rFonts w:ascii="Times New Roman" w:hAnsi="Times New Roman" w:cs="Times New Roman"/>
          <w:sz w:val="24"/>
          <w:szCs w:val="24"/>
        </w:rPr>
        <w:t xml:space="preserve">, </w:t>
      </w:r>
      <w:commentRangeStart w:id="20"/>
      <w:r w:rsidRPr="006F63E8">
        <w:rPr>
          <w:rFonts w:ascii="Times New Roman" w:hAnsi="Times New Roman" w:cs="Times New Roman"/>
          <w:sz w:val="24"/>
          <w:szCs w:val="24"/>
        </w:rPr>
        <w:t>really</w:t>
      </w:r>
      <w:commentRangeEnd w:id="20"/>
      <w:r w:rsidR="00F411AE">
        <w:rPr>
          <w:rStyle w:val="CommentReference"/>
        </w:rPr>
        <w:commentReference w:id="20"/>
      </w:r>
      <w:r w:rsidRPr="006F63E8">
        <w:rPr>
          <w:rFonts w:ascii="Times New Roman" w:hAnsi="Times New Roman" w:cs="Times New Roman"/>
          <w:sz w:val="24"/>
          <w:szCs w:val="24"/>
        </w:rPr>
        <w:t>.</w:t>
      </w:r>
    </w:p>
    <w:p w:rsidR="006F63E8" w:rsidRPr="006F63E8" w:rsidRDefault="006F63E8" w:rsidP="006F63E8">
      <w:pPr>
        <w:tabs>
          <w:tab w:val="left" w:pos="426"/>
          <w:tab w:val="left" w:pos="5655"/>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spacing w:after="0" w:line="480" w:lineRule="auto"/>
        <w:ind w:left="426" w:hanging="426"/>
        <w:jc w:val="both"/>
        <w:rPr>
          <w:rFonts w:ascii="Times New Roman" w:hAnsi="Times New Roman" w:cs="Times New Roman"/>
          <w:sz w:val="24"/>
          <w:szCs w:val="24"/>
        </w:rPr>
      </w:pPr>
      <w:r w:rsidRPr="006F63E8">
        <w:rPr>
          <w:rFonts w:ascii="Times New Roman" w:hAnsi="Times New Roman" w:cs="Times New Roman"/>
          <w:sz w:val="24"/>
          <w:szCs w:val="24"/>
        </w:rPr>
        <w:t>I:</w:t>
      </w:r>
      <w:r w:rsidRPr="006F63E8">
        <w:rPr>
          <w:rFonts w:ascii="Times New Roman" w:hAnsi="Times New Roman" w:cs="Times New Roman"/>
          <w:sz w:val="24"/>
          <w:szCs w:val="24"/>
        </w:rPr>
        <w:tab/>
        <w:t xml:space="preserve">I see. So you mentioned you had some involvement of previous – previously of a Chinese herbal medicine, would you say because of your </w:t>
      </w:r>
      <w:r w:rsidRPr="00EC1A37">
        <w:rPr>
          <w:rFonts w:ascii="Times New Roman" w:hAnsi="Times New Roman" w:cs="Times New Roman"/>
          <w:sz w:val="24"/>
          <w:szCs w:val="24"/>
          <w:highlight w:val="yellow"/>
          <w:rPrChange w:id="21" w:author="Andrew Flower" w:date="2016-12-06T10:10:00Z">
            <w:rPr>
              <w:rFonts w:ascii="Times New Roman" w:hAnsi="Times New Roman" w:cs="Times New Roman"/>
              <w:sz w:val="24"/>
              <w:szCs w:val="24"/>
            </w:rPr>
          </w:rPrChange>
        </w:rPr>
        <w:t>previous involvement</w:t>
      </w:r>
      <w:r w:rsidRPr="006F63E8">
        <w:rPr>
          <w:rFonts w:ascii="Times New Roman" w:hAnsi="Times New Roman" w:cs="Times New Roman"/>
          <w:sz w:val="24"/>
          <w:szCs w:val="24"/>
        </w:rPr>
        <w:t>, you are more interested to find out about these medicines?</w:t>
      </w:r>
    </w:p>
    <w:p w:rsidR="006F63E8" w:rsidRPr="006F63E8" w:rsidRDefault="006F63E8" w:rsidP="006F63E8">
      <w:pPr>
        <w:tabs>
          <w:tab w:val="left" w:pos="426"/>
          <w:tab w:val="left" w:pos="5655"/>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spacing w:after="0" w:line="480" w:lineRule="auto"/>
        <w:ind w:left="426" w:hanging="426"/>
        <w:jc w:val="both"/>
        <w:rPr>
          <w:rFonts w:ascii="Times New Roman" w:hAnsi="Times New Roman" w:cs="Times New Roman"/>
          <w:sz w:val="24"/>
          <w:szCs w:val="24"/>
        </w:rPr>
      </w:pPr>
      <w:r w:rsidRPr="006F63E8">
        <w:rPr>
          <w:rFonts w:ascii="Times New Roman" w:hAnsi="Times New Roman" w:cs="Times New Roman"/>
          <w:sz w:val="24"/>
          <w:szCs w:val="24"/>
        </w:rPr>
        <w:t>P:</w:t>
      </w:r>
      <w:r w:rsidRPr="006F63E8">
        <w:rPr>
          <w:rFonts w:ascii="Times New Roman" w:hAnsi="Times New Roman" w:cs="Times New Roman"/>
          <w:sz w:val="24"/>
          <w:szCs w:val="24"/>
        </w:rPr>
        <w:tab/>
        <w:t>Yes, I would, yes.</w:t>
      </w:r>
    </w:p>
    <w:p w:rsidR="006F63E8" w:rsidRPr="006F63E8" w:rsidRDefault="006F63E8" w:rsidP="006F63E8">
      <w:pPr>
        <w:tabs>
          <w:tab w:val="left" w:pos="426"/>
          <w:tab w:val="left" w:pos="5655"/>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spacing w:after="0" w:line="480" w:lineRule="auto"/>
        <w:ind w:left="426" w:hanging="426"/>
        <w:jc w:val="both"/>
        <w:rPr>
          <w:rFonts w:ascii="Times New Roman" w:hAnsi="Times New Roman" w:cs="Times New Roman"/>
          <w:sz w:val="24"/>
          <w:szCs w:val="24"/>
        </w:rPr>
      </w:pPr>
      <w:r w:rsidRPr="006F63E8">
        <w:rPr>
          <w:rFonts w:ascii="Times New Roman" w:hAnsi="Times New Roman" w:cs="Times New Roman"/>
          <w:sz w:val="24"/>
          <w:szCs w:val="24"/>
        </w:rPr>
        <w:t>I:</w:t>
      </w:r>
      <w:r w:rsidRPr="006F63E8">
        <w:rPr>
          <w:rFonts w:ascii="Times New Roman" w:hAnsi="Times New Roman" w:cs="Times New Roman"/>
          <w:sz w:val="24"/>
          <w:szCs w:val="24"/>
        </w:rPr>
        <w:tab/>
        <w:t>Okay, I see. And would you say specifically for recurrent UTIs, your thoughts about Chinese medicine have been changed, or in general?</w:t>
      </w:r>
    </w:p>
    <w:p w:rsidR="006F63E8" w:rsidRPr="006F63E8" w:rsidRDefault="006F63E8" w:rsidP="006F63E8">
      <w:pPr>
        <w:tabs>
          <w:tab w:val="left" w:pos="426"/>
          <w:tab w:val="left" w:pos="5655"/>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spacing w:after="0" w:line="480" w:lineRule="auto"/>
        <w:ind w:left="426" w:hanging="426"/>
        <w:jc w:val="both"/>
        <w:rPr>
          <w:rFonts w:ascii="Times New Roman" w:hAnsi="Times New Roman" w:cs="Times New Roman"/>
          <w:sz w:val="24"/>
          <w:szCs w:val="24"/>
        </w:rPr>
      </w:pPr>
      <w:r w:rsidRPr="006F63E8">
        <w:rPr>
          <w:rFonts w:ascii="Times New Roman" w:hAnsi="Times New Roman" w:cs="Times New Roman"/>
          <w:sz w:val="24"/>
          <w:szCs w:val="24"/>
        </w:rPr>
        <w:t>P:</w:t>
      </w:r>
      <w:r w:rsidRPr="006F63E8">
        <w:rPr>
          <w:rFonts w:ascii="Times New Roman" w:hAnsi="Times New Roman" w:cs="Times New Roman"/>
          <w:sz w:val="24"/>
          <w:szCs w:val="24"/>
        </w:rPr>
        <w:tab/>
        <w:t>In general.</w:t>
      </w:r>
    </w:p>
    <w:p w:rsidR="006F63E8" w:rsidRPr="006F63E8" w:rsidRDefault="006F63E8" w:rsidP="006F63E8">
      <w:pPr>
        <w:tabs>
          <w:tab w:val="left" w:pos="426"/>
          <w:tab w:val="left" w:pos="5655"/>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spacing w:after="0" w:line="480" w:lineRule="auto"/>
        <w:ind w:left="426" w:hanging="426"/>
        <w:jc w:val="both"/>
        <w:rPr>
          <w:rFonts w:ascii="Times New Roman" w:hAnsi="Times New Roman" w:cs="Times New Roman"/>
          <w:sz w:val="24"/>
          <w:szCs w:val="24"/>
        </w:rPr>
      </w:pPr>
      <w:r w:rsidRPr="006F63E8">
        <w:rPr>
          <w:rFonts w:ascii="Times New Roman" w:hAnsi="Times New Roman" w:cs="Times New Roman"/>
          <w:sz w:val="24"/>
          <w:szCs w:val="24"/>
        </w:rPr>
        <w:t>I:</w:t>
      </w:r>
      <w:r w:rsidRPr="006F63E8">
        <w:rPr>
          <w:rFonts w:ascii="Times New Roman" w:hAnsi="Times New Roman" w:cs="Times New Roman"/>
          <w:sz w:val="24"/>
          <w:szCs w:val="24"/>
        </w:rPr>
        <w:tab/>
        <w:t>Okay. And – can you tell me – how do you think about Chinese herbal medicine differs from conventional medicine? You know you mentioned that a little bit, but could you expand that a little bit for me?</w:t>
      </w:r>
      <w:ins w:id="22" w:author="Andrew Flower" w:date="2016-12-06T10:10:00Z">
        <w:r w:rsidR="00EC1A37">
          <w:rPr>
            <w:rFonts w:ascii="Times New Roman" w:hAnsi="Times New Roman" w:cs="Times New Roman"/>
            <w:sz w:val="24"/>
            <w:szCs w:val="24"/>
          </w:rPr>
          <w:t xml:space="preserve"> GOOD!</w:t>
        </w:r>
      </w:ins>
    </w:p>
    <w:p w:rsidR="006F63E8" w:rsidRPr="006F63E8" w:rsidRDefault="006F63E8" w:rsidP="006F63E8">
      <w:pPr>
        <w:tabs>
          <w:tab w:val="left" w:pos="426"/>
          <w:tab w:val="left" w:pos="5655"/>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spacing w:after="0" w:line="480" w:lineRule="auto"/>
        <w:ind w:left="426" w:hanging="426"/>
        <w:jc w:val="both"/>
        <w:rPr>
          <w:rFonts w:ascii="Times New Roman" w:hAnsi="Times New Roman" w:cs="Times New Roman"/>
          <w:sz w:val="24"/>
          <w:szCs w:val="24"/>
        </w:rPr>
      </w:pPr>
      <w:r w:rsidRPr="006F63E8">
        <w:rPr>
          <w:rFonts w:ascii="Times New Roman" w:hAnsi="Times New Roman" w:cs="Times New Roman"/>
          <w:sz w:val="24"/>
          <w:szCs w:val="24"/>
        </w:rPr>
        <w:t>P:</w:t>
      </w:r>
      <w:r w:rsidRPr="006F63E8">
        <w:rPr>
          <w:rFonts w:ascii="Times New Roman" w:hAnsi="Times New Roman" w:cs="Times New Roman"/>
          <w:sz w:val="24"/>
          <w:szCs w:val="24"/>
        </w:rPr>
        <w:tab/>
        <w:t xml:space="preserve">Well at the moment it’s something that isn’t licensed in the same way and there really isn’t the evidence-base behind it. So I think any [avenues] that push it towards having to have the proof behind it, </w:t>
      </w:r>
      <w:r w:rsidRPr="00F411AE">
        <w:rPr>
          <w:rFonts w:ascii="Times New Roman" w:hAnsi="Times New Roman" w:cs="Times New Roman"/>
          <w:sz w:val="24"/>
          <w:szCs w:val="24"/>
          <w:highlight w:val="yellow"/>
          <w:rPrChange w:id="23" w:author="Andrew Flower" w:date="2016-12-06T10:00:00Z">
            <w:rPr>
              <w:rFonts w:ascii="Times New Roman" w:hAnsi="Times New Roman" w:cs="Times New Roman"/>
              <w:sz w:val="24"/>
              <w:szCs w:val="24"/>
            </w:rPr>
          </w:rPrChange>
        </w:rPr>
        <w:t xml:space="preserve">would mean it’s much more </w:t>
      </w:r>
      <w:r w:rsidRPr="00EC1A37">
        <w:rPr>
          <w:rFonts w:ascii="Times New Roman" w:hAnsi="Times New Roman" w:cs="Times New Roman"/>
          <w:color w:val="FF0000"/>
          <w:sz w:val="24"/>
          <w:szCs w:val="24"/>
          <w:highlight w:val="yellow"/>
          <w:rPrChange w:id="24" w:author="Andrew Flower" w:date="2016-12-06T10:11:00Z">
            <w:rPr>
              <w:rFonts w:ascii="Times New Roman" w:hAnsi="Times New Roman" w:cs="Times New Roman"/>
              <w:sz w:val="24"/>
              <w:szCs w:val="24"/>
            </w:rPr>
          </w:rPrChange>
        </w:rPr>
        <w:t>reliable and believable</w:t>
      </w:r>
      <w:r w:rsidRPr="00F411AE">
        <w:rPr>
          <w:rFonts w:ascii="Times New Roman" w:hAnsi="Times New Roman" w:cs="Times New Roman"/>
          <w:sz w:val="24"/>
          <w:szCs w:val="24"/>
          <w:highlight w:val="yellow"/>
          <w:rPrChange w:id="25" w:author="Andrew Flower" w:date="2016-12-06T10:00:00Z">
            <w:rPr>
              <w:rFonts w:ascii="Times New Roman" w:hAnsi="Times New Roman" w:cs="Times New Roman"/>
              <w:sz w:val="24"/>
              <w:szCs w:val="24"/>
            </w:rPr>
          </w:rPrChange>
        </w:rPr>
        <w:t>.</w:t>
      </w:r>
    </w:p>
    <w:p w:rsidR="006F63E8" w:rsidRPr="006F63E8" w:rsidRDefault="006F63E8" w:rsidP="006F63E8">
      <w:pPr>
        <w:tabs>
          <w:tab w:val="left" w:pos="426"/>
          <w:tab w:val="left" w:pos="5655"/>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spacing w:after="0" w:line="480" w:lineRule="auto"/>
        <w:ind w:left="426" w:hanging="426"/>
        <w:jc w:val="both"/>
        <w:rPr>
          <w:rFonts w:ascii="Times New Roman" w:hAnsi="Times New Roman" w:cs="Times New Roman"/>
          <w:sz w:val="24"/>
          <w:szCs w:val="24"/>
        </w:rPr>
      </w:pPr>
      <w:r w:rsidRPr="006F63E8">
        <w:rPr>
          <w:rFonts w:ascii="Times New Roman" w:hAnsi="Times New Roman" w:cs="Times New Roman"/>
          <w:sz w:val="24"/>
          <w:szCs w:val="24"/>
        </w:rPr>
        <w:t>I:</w:t>
      </w:r>
      <w:r w:rsidRPr="006F63E8">
        <w:rPr>
          <w:rFonts w:ascii="Times New Roman" w:hAnsi="Times New Roman" w:cs="Times New Roman"/>
          <w:sz w:val="24"/>
          <w:szCs w:val="24"/>
        </w:rPr>
        <w:tab/>
        <w:t>Okay, so the main concerns that most of the GPs have at the moment, is mainly the – evidence, there is no like scientific evidence for the proof; do you agree with that?</w:t>
      </w:r>
    </w:p>
    <w:p w:rsidR="006F63E8" w:rsidRPr="006F63E8" w:rsidRDefault="006F63E8" w:rsidP="006F63E8">
      <w:pPr>
        <w:tabs>
          <w:tab w:val="left" w:pos="426"/>
          <w:tab w:val="left" w:pos="5655"/>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spacing w:after="0" w:line="480" w:lineRule="auto"/>
        <w:ind w:left="426" w:hanging="426"/>
        <w:jc w:val="both"/>
        <w:rPr>
          <w:rFonts w:ascii="Times New Roman" w:hAnsi="Times New Roman" w:cs="Times New Roman"/>
          <w:sz w:val="24"/>
          <w:szCs w:val="24"/>
        </w:rPr>
      </w:pPr>
      <w:r w:rsidRPr="006F63E8">
        <w:rPr>
          <w:rFonts w:ascii="Times New Roman" w:hAnsi="Times New Roman" w:cs="Times New Roman"/>
          <w:sz w:val="24"/>
          <w:szCs w:val="24"/>
        </w:rPr>
        <w:t>P:</w:t>
      </w:r>
      <w:r w:rsidRPr="006F63E8">
        <w:rPr>
          <w:rFonts w:ascii="Times New Roman" w:hAnsi="Times New Roman" w:cs="Times New Roman"/>
          <w:sz w:val="24"/>
          <w:szCs w:val="24"/>
        </w:rPr>
        <w:tab/>
        <w:t>Yes, yes. That was actually what I just said, basically, yes.</w:t>
      </w:r>
    </w:p>
    <w:p w:rsidR="006F63E8" w:rsidRPr="006F63E8" w:rsidRDefault="006F63E8" w:rsidP="006F63E8">
      <w:pPr>
        <w:tabs>
          <w:tab w:val="left" w:pos="426"/>
          <w:tab w:val="left" w:pos="5655"/>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spacing w:after="0" w:line="480" w:lineRule="auto"/>
        <w:ind w:left="426" w:hanging="426"/>
        <w:jc w:val="both"/>
        <w:rPr>
          <w:rFonts w:ascii="Times New Roman" w:hAnsi="Times New Roman" w:cs="Times New Roman"/>
          <w:sz w:val="24"/>
          <w:szCs w:val="24"/>
        </w:rPr>
      </w:pPr>
      <w:r w:rsidRPr="006F63E8">
        <w:rPr>
          <w:rFonts w:ascii="Times New Roman" w:hAnsi="Times New Roman" w:cs="Times New Roman"/>
          <w:sz w:val="24"/>
          <w:szCs w:val="24"/>
        </w:rPr>
        <w:t>I:</w:t>
      </w:r>
      <w:r w:rsidRPr="006F63E8">
        <w:rPr>
          <w:rFonts w:ascii="Times New Roman" w:hAnsi="Times New Roman" w:cs="Times New Roman"/>
          <w:sz w:val="24"/>
          <w:szCs w:val="24"/>
        </w:rPr>
        <w:tab/>
        <w:t>Okay, I see. But what do you think about the fact that some of the medications we are taking – there is some conventional medication, like there is no scientific evidence for the proof for them either; what do you think about that?</w:t>
      </w:r>
    </w:p>
    <w:p w:rsidR="006F63E8" w:rsidRPr="006F63E8" w:rsidRDefault="006F63E8" w:rsidP="006F63E8">
      <w:pPr>
        <w:tabs>
          <w:tab w:val="left" w:pos="426"/>
          <w:tab w:val="left" w:pos="5655"/>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spacing w:after="0" w:line="480" w:lineRule="auto"/>
        <w:ind w:left="426" w:hanging="426"/>
        <w:jc w:val="both"/>
        <w:rPr>
          <w:rFonts w:ascii="Times New Roman" w:hAnsi="Times New Roman" w:cs="Times New Roman"/>
          <w:sz w:val="24"/>
          <w:szCs w:val="24"/>
        </w:rPr>
      </w:pPr>
      <w:r w:rsidRPr="006F63E8">
        <w:rPr>
          <w:rFonts w:ascii="Times New Roman" w:hAnsi="Times New Roman" w:cs="Times New Roman"/>
          <w:sz w:val="24"/>
          <w:szCs w:val="24"/>
        </w:rPr>
        <w:lastRenderedPageBreak/>
        <w:t>P:</w:t>
      </w:r>
      <w:r w:rsidRPr="006F63E8">
        <w:rPr>
          <w:rFonts w:ascii="Times New Roman" w:hAnsi="Times New Roman" w:cs="Times New Roman"/>
          <w:sz w:val="24"/>
          <w:szCs w:val="24"/>
        </w:rPr>
        <w:tab/>
        <w:t xml:space="preserve">I think that – we need to be moving towards evidence-based medicine generally and, yes, there are traditional things that haven’t actually had those studies done, but it then becomes quite difficult if things have been established for a long time – </w:t>
      </w:r>
      <w:commentRangeStart w:id="26"/>
      <w:r w:rsidRPr="006F63E8">
        <w:rPr>
          <w:rFonts w:ascii="Times New Roman" w:hAnsi="Times New Roman" w:cs="Times New Roman"/>
          <w:sz w:val="24"/>
          <w:szCs w:val="24"/>
        </w:rPr>
        <w:t>to</w:t>
      </w:r>
      <w:commentRangeEnd w:id="26"/>
      <w:r w:rsidR="00EC1A37">
        <w:rPr>
          <w:rStyle w:val="CommentReference"/>
        </w:rPr>
        <w:commentReference w:id="26"/>
      </w:r>
      <w:r w:rsidRPr="006F63E8">
        <w:rPr>
          <w:rFonts w:ascii="Times New Roman" w:hAnsi="Times New Roman" w:cs="Times New Roman"/>
          <w:sz w:val="24"/>
          <w:szCs w:val="24"/>
        </w:rPr>
        <w:t xml:space="preserve"> get the ethical approvals to remove them. But, yes, I think – </w:t>
      </w:r>
      <w:r w:rsidRPr="00EC1A37">
        <w:rPr>
          <w:rFonts w:ascii="Times New Roman" w:hAnsi="Times New Roman" w:cs="Times New Roman"/>
          <w:sz w:val="24"/>
          <w:szCs w:val="24"/>
          <w:highlight w:val="yellow"/>
        </w:rPr>
        <w:t xml:space="preserve">as a principal, we should try and get the evidence-base behind everything we </w:t>
      </w:r>
      <w:commentRangeStart w:id="27"/>
      <w:r w:rsidRPr="00EC1A37">
        <w:rPr>
          <w:rFonts w:ascii="Times New Roman" w:hAnsi="Times New Roman" w:cs="Times New Roman"/>
          <w:sz w:val="24"/>
          <w:szCs w:val="24"/>
          <w:highlight w:val="yellow"/>
        </w:rPr>
        <w:t>do</w:t>
      </w:r>
      <w:commentRangeEnd w:id="27"/>
      <w:r w:rsidR="00EC1A37">
        <w:rPr>
          <w:rStyle w:val="CommentReference"/>
        </w:rPr>
        <w:commentReference w:id="27"/>
      </w:r>
      <w:r w:rsidRPr="00EC1A37">
        <w:rPr>
          <w:rFonts w:ascii="Times New Roman" w:hAnsi="Times New Roman" w:cs="Times New Roman"/>
          <w:sz w:val="24"/>
          <w:szCs w:val="24"/>
          <w:highlight w:val="yellow"/>
        </w:rPr>
        <w:t>.</w:t>
      </w:r>
    </w:p>
    <w:p w:rsidR="006F63E8" w:rsidRPr="006F63E8" w:rsidRDefault="006F63E8" w:rsidP="006F63E8">
      <w:pPr>
        <w:tabs>
          <w:tab w:val="left" w:pos="426"/>
          <w:tab w:val="left" w:pos="5655"/>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spacing w:after="0" w:line="480" w:lineRule="auto"/>
        <w:ind w:left="426" w:hanging="426"/>
        <w:jc w:val="both"/>
        <w:rPr>
          <w:rFonts w:ascii="Times New Roman" w:hAnsi="Times New Roman" w:cs="Times New Roman"/>
          <w:sz w:val="24"/>
          <w:szCs w:val="24"/>
        </w:rPr>
      </w:pPr>
      <w:r w:rsidRPr="006F63E8">
        <w:rPr>
          <w:rFonts w:ascii="Times New Roman" w:hAnsi="Times New Roman" w:cs="Times New Roman"/>
          <w:sz w:val="24"/>
          <w:szCs w:val="24"/>
        </w:rPr>
        <w:t>I:</w:t>
      </w:r>
      <w:r w:rsidRPr="006F63E8">
        <w:rPr>
          <w:rFonts w:ascii="Times New Roman" w:hAnsi="Times New Roman" w:cs="Times New Roman"/>
          <w:sz w:val="24"/>
          <w:szCs w:val="24"/>
        </w:rPr>
        <w:tab/>
        <w:t>Yes, I agree with that, we should be, yes; we need to get evidence for everything, yes. So – would you consider using Chinese herbal medicine as part of your treatment in the primary care for recurrent UTIs in the future, once we have scientific evidence?</w:t>
      </w:r>
    </w:p>
    <w:p w:rsidR="006F63E8" w:rsidRPr="006F63E8" w:rsidRDefault="006F63E8" w:rsidP="006F63E8">
      <w:pPr>
        <w:tabs>
          <w:tab w:val="left" w:pos="426"/>
          <w:tab w:val="left" w:pos="5655"/>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spacing w:after="0" w:line="480" w:lineRule="auto"/>
        <w:ind w:left="426" w:hanging="426"/>
        <w:jc w:val="both"/>
        <w:rPr>
          <w:rFonts w:ascii="Times New Roman" w:hAnsi="Times New Roman" w:cs="Times New Roman"/>
          <w:sz w:val="24"/>
          <w:szCs w:val="24"/>
        </w:rPr>
      </w:pPr>
      <w:r w:rsidRPr="006F63E8">
        <w:rPr>
          <w:rFonts w:ascii="Times New Roman" w:hAnsi="Times New Roman" w:cs="Times New Roman"/>
          <w:sz w:val="24"/>
          <w:szCs w:val="24"/>
        </w:rPr>
        <w:t>P:</w:t>
      </w:r>
      <w:r w:rsidRPr="006F63E8">
        <w:rPr>
          <w:rFonts w:ascii="Times New Roman" w:hAnsi="Times New Roman" w:cs="Times New Roman"/>
          <w:sz w:val="24"/>
          <w:szCs w:val="24"/>
        </w:rPr>
        <w:tab/>
        <w:t xml:space="preserve">Very much so, yes. </w:t>
      </w:r>
    </w:p>
    <w:p w:rsidR="006F63E8" w:rsidRPr="006F63E8" w:rsidRDefault="006F63E8" w:rsidP="006F63E8">
      <w:pPr>
        <w:tabs>
          <w:tab w:val="left" w:pos="426"/>
          <w:tab w:val="left" w:pos="5655"/>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spacing w:after="0" w:line="480" w:lineRule="auto"/>
        <w:ind w:left="426" w:hanging="426"/>
        <w:jc w:val="both"/>
        <w:rPr>
          <w:rFonts w:ascii="Times New Roman" w:hAnsi="Times New Roman" w:cs="Times New Roman"/>
          <w:sz w:val="24"/>
          <w:szCs w:val="24"/>
        </w:rPr>
      </w:pPr>
      <w:r w:rsidRPr="006F63E8">
        <w:rPr>
          <w:rFonts w:ascii="Times New Roman" w:hAnsi="Times New Roman" w:cs="Times New Roman"/>
          <w:sz w:val="24"/>
          <w:szCs w:val="24"/>
        </w:rPr>
        <w:t>I:</w:t>
      </w:r>
      <w:r w:rsidRPr="006F63E8">
        <w:rPr>
          <w:rFonts w:ascii="Times New Roman" w:hAnsi="Times New Roman" w:cs="Times New Roman"/>
          <w:sz w:val="24"/>
          <w:szCs w:val="24"/>
        </w:rPr>
        <w:tab/>
        <w:t>Okay. So what would you need to be in place to enable this to occur?</w:t>
      </w:r>
    </w:p>
    <w:p w:rsidR="006F63E8" w:rsidRPr="006F63E8" w:rsidRDefault="006F63E8" w:rsidP="006F63E8">
      <w:pPr>
        <w:tabs>
          <w:tab w:val="left" w:pos="426"/>
          <w:tab w:val="left" w:pos="5655"/>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spacing w:after="0" w:line="480" w:lineRule="auto"/>
        <w:ind w:left="426" w:hanging="426"/>
        <w:jc w:val="both"/>
        <w:rPr>
          <w:rFonts w:ascii="Times New Roman" w:hAnsi="Times New Roman" w:cs="Times New Roman"/>
          <w:sz w:val="24"/>
          <w:szCs w:val="24"/>
        </w:rPr>
      </w:pPr>
      <w:r w:rsidRPr="006F63E8">
        <w:rPr>
          <w:rFonts w:ascii="Times New Roman" w:hAnsi="Times New Roman" w:cs="Times New Roman"/>
          <w:sz w:val="24"/>
          <w:szCs w:val="24"/>
        </w:rPr>
        <w:t>P:</w:t>
      </w:r>
      <w:r w:rsidRPr="006F63E8">
        <w:rPr>
          <w:rFonts w:ascii="Times New Roman" w:hAnsi="Times New Roman" w:cs="Times New Roman"/>
          <w:sz w:val="24"/>
          <w:szCs w:val="24"/>
        </w:rPr>
        <w:tab/>
        <w:t xml:space="preserve">Studies like the one we’ve just been doing basically; </w:t>
      </w:r>
      <w:r w:rsidRPr="00F411AE">
        <w:rPr>
          <w:rFonts w:ascii="Times New Roman" w:hAnsi="Times New Roman" w:cs="Times New Roman"/>
          <w:sz w:val="24"/>
          <w:szCs w:val="24"/>
          <w:highlight w:val="yellow"/>
          <w:rPrChange w:id="28" w:author="Andrew Flower" w:date="2016-12-06T10:01:00Z">
            <w:rPr>
              <w:rFonts w:ascii="Times New Roman" w:hAnsi="Times New Roman" w:cs="Times New Roman"/>
              <w:sz w:val="24"/>
              <w:szCs w:val="24"/>
            </w:rPr>
          </w:rPrChange>
        </w:rPr>
        <w:t xml:space="preserve">if it proves it works and proves the safety, </w:t>
      </w:r>
      <w:proofErr w:type="gramStart"/>
      <w:r w:rsidRPr="00F411AE">
        <w:rPr>
          <w:rFonts w:ascii="Times New Roman" w:hAnsi="Times New Roman" w:cs="Times New Roman"/>
          <w:sz w:val="24"/>
          <w:szCs w:val="24"/>
          <w:highlight w:val="yellow"/>
          <w:rPrChange w:id="29" w:author="Andrew Flower" w:date="2016-12-06T10:01:00Z">
            <w:rPr>
              <w:rFonts w:ascii="Times New Roman" w:hAnsi="Times New Roman" w:cs="Times New Roman"/>
              <w:sz w:val="24"/>
              <w:szCs w:val="24"/>
            </w:rPr>
          </w:rPrChange>
        </w:rPr>
        <w:t>then</w:t>
      </w:r>
      <w:proofErr w:type="gramEnd"/>
      <w:r w:rsidRPr="00F411AE">
        <w:rPr>
          <w:rFonts w:ascii="Times New Roman" w:hAnsi="Times New Roman" w:cs="Times New Roman"/>
          <w:sz w:val="24"/>
          <w:szCs w:val="24"/>
          <w:highlight w:val="yellow"/>
          <w:rPrChange w:id="30" w:author="Andrew Flower" w:date="2016-12-06T10:01:00Z">
            <w:rPr>
              <w:rFonts w:ascii="Times New Roman" w:hAnsi="Times New Roman" w:cs="Times New Roman"/>
              <w:sz w:val="24"/>
              <w:szCs w:val="24"/>
            </w:rPr>
          </w:rPrChange>
        </w:rPr>
        <w:t xml:space="preserve"> I think it will move very much into the </w:t>
      </w:r>
      <w:commentRangeStart w:id="31"/>
      <w:r w:rsidRPr="00F411AE">
        <w:rPr>
          <w:rFonts w:ascii="Times New Roman" w:hAnsi="Times New Roman" w:cs="Times New Roman"/>
          <w:sz w:val="24"/>
          <w:szCs w:val="24"/>
          <w:highlight w:val="yellow"/>
          <w:rPrChange w:id="32" w:author="Andrew Flower" w:date="2016-12-06T10:01:00Z">
            <w:rPr>
              <w:rFonts w:ascii="Times New Roman" w:hAnsi="Times New Roman" w:cs="Times New Roman"/>
              <w:sz w:val="24"/>
              <w:szCs w:val="24"/>
            </w:rPr>
          </w:rPrChange>
        </w:rPr>
        <w:t>mainstream</w:t>
      </w:r>
      <w:commentRangeEnd w:id="31"/>
      <w:r w:rsidR="00EC1A37">
        <w:rPr>
          <w:rStyle w:val="CommentReference"/>
        </w:rPr>
        <w:commentReference w:id="31"/>
      </w:r>
      <w:r w:rsidRPr="00F411AE">
        <w:rPr>
          <w:rFonts w:ascii="Times New Roman" w:hAnsi="Times New Roman" w:cs="Times New Roman"/>
          <w:sz w:val="24"/>
          <w:szCs w:val="24"/>
          <w:highlight w:val="yellow"/>
          <w:rPrChange w:id="34" w:author="Andrew Flower" w:date="2016-12-06T10:01:00Z">
            <w:rPr>
              <w:rFonts w:ascii="Times New Roman" w:hAnsi="Times New Roman" w:cs="Times New Roman"/>
              <w:sz w:val="24"/>
              <w:szCs w:val="24"/>
            </w:rPr>
          </w:rPrChange>
        </w:rPr>
        <w:t>.</w:t>
      </w:r>
    </w:p>
    <w:p w:rsidR="006F63E8" w:rsidRPr="006F63E8" w:rsidRDefault="006F63E8" w:rsidP="006F63E8">
      <w:pPr>
        <w:tabs>
          <w:tab w:val="left" w:pos="426"/>
          <w:tab w:val="left" w:pos="5655"/>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spacing w:after="0" w:line="480" w:lineRule="auto"/>
        <w:ind w:left="426" w:hanging="426"/>
        <w:jc w:val="both"/>
        <w:rPr>
          <w:rFonts w:ascii="Times New Roman" w:hAnsi="Times New Roman" w:cs="Times New Roman"/>
          <w:sz w:val="24"/>
          <w:szCs w:val="24"/>
        </w:rPr>
      </w:pPr>
      <w:r w:rsidRPr="006F63E8">
        <w:rPr>
          <w:rFonts w:ascii="Times New Roman" w:hAnsi="Times New Roman" w:cs="Times New Roman"/>
          <w:sz w:val="24"/>
          <w:szCs w:val="24"/>
        </w:rPr>
        <w:t>I:</w:t>
      </w:r>
      <w:r w:rsidRPr="006F63E8">
        <w:rPr>
          <w:rFonts w:ascii="Times New Roman" w:hAnsi="Times New Roman" w:cs="Times New Roman"/>
          <w:sz w:val="24"/>
          <w:szCs w:val="24"/>
        </w:rPr>
        <w:tab/>
        <w:t>Yes indeed and how do you feel about using herbal medicines for other infections, for example, for respiratory tracts infections?</w:t>
      </w:r>
    </w:p>
    <w:p w:rsidR="006F63E8" w:rsidRPr="006F63E8" w:rsidRDefault="006F63E8" w:rsidP="006F63E8">
      <w:pPr>
        <w:tabs>
          <w:tab w:val="left" w:pos="426"/>
          <w:tab w:val="left" w:pos="5655"/>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spacing w:after="0" w:line="480" w:lineRule="auto"/>
        <w:ind w:left="426" w:hanging="426"/>
        <w:jc w:val="both"/>
        <w:rPr>
          <w:rFonts w:ascii="Times New Roman" w:hAnsi="Times New Roman" w:cs="Times New Roman"/>
          <w:sz w:val="24"/>
          <w:szCs w:val="24"/>
        </w:rPr>
      </w:pPr>
      <w:r w:rsidRPr="006F63E8">
        <w:rPr>
          <w:rFonts w:ascii="Times New Roman" w:hAnsi="Times New Roman" w:cs="Times New Roman"/>
          <w:sz w:val="24"/>
          <w:szCs w:val="24"/>
        </w:rPr>
        <w:t>P:</w:t>
      </w:r>
      <w:r w:rsidRPr="006F63E8">
        <w:rPr>
          <w:rFonts w:ascii="Times New Roman" w:hAnsi="Times New Roman" w:cs="Times New Roman"/>
          <w:sz w:val="24"/>
          <w:szCs w:val="24"/>
        </w:rPr>
        <w:tab/>
        <w:t xml:space="preserve">I think it’s an interesting one. I </w:t>
      </w:r>
      <w:r w:rsidRPr="00F411AE">
        <w:rPr>
          <w:rFonts w:ascii="Times New Roman" w:hAnsi="Times New Roman" w:cs="Times New Roman"/>
          <w:sz w:val="24"/>
          <w:szCs w:val="24"/>
          <w:highlight w:val="yellow"/>
          <w:rPrChange w:id="35" w:author="Andrew Flower" w:date="2016-12-06T10:01:00Z">
            <w:rPr>
              <w:rFonts w:ascii="Times New Roman" w:hAnsi="Times New Roman" w:cs="Times New Roman"/>
              <w:sz w:val="24"/>
              <w:szCs w:val="24"/>
            </w:rPr>
          </w:rPrChange>
        </w:rPr>
        <w:t>feel a little nervous – unless we’ve got some evidence behind it.</w:t>
      </w:r>
      <w:r w:rsidRPr="006F63E8">
        <w:rPr>
          <w:rFonts w:ascii="Times New Roman" w:hAnsi="Times New Roman" w:cs="Times New Roman"/>
          <w:sz w:val="24"/>
          <w:szCs w:val="24"/>
        </w:rPr>
        <w:t xml:space="preserve"> UTIs don’t tend to be quite so potentially serious as lower respiratory tract infections; most of them are </w:t>
      </w:r>
      <w:proofErr w:type="gramStart"/>
      <w:r w:rsidRPr="006F63E8">
        <w:rPr>
          <w:rFonts w:ascii="Times New Roman" w:hAnsi="Times New Roman" w:cs="Times New Roman"/>
          <w:sz w:val="24"/>
          <w:szCs w:val="24"/>
        </w:rPr>
        <w:t>self limiting</w:t>
      </w:r>
      <w:proofErr w:type="gramEnd"/>
      <w:r w:rsidRPr="006F63E8">
        <w:rPr>
          <w:rFonts w:ascii="Times New Roman" w:hAnsi="Times New Roman" w:cs="Times New Roman"/>
          <w:sz w:val="24"/>
          <w:szCs w:val="24"/>
        </w:rPr>
        <w:t xml:space="preserve"> anyway and, you know, looking at NICE Guidance, we’re meant to be leaving them alone until they’ve been going for a while anyway. I think we’re trying to look at the same with lower respiratory tract infections and should we wade in with antibiotics? So I guess it is very much the same, but just </w:t>
      </w:r>
      <w:r w:rsidRPr="00F411AE">
        <w:rPr>
          <w:rFonts w:ascii="Times New Roman" w:hAnsi="Times New Roman" w:cs="Times New Roman"/>
          <w:sz w:val="24"/>
          <w:szCs w:val="24"/>
          <w:highlight w:val="green"/>
          <w:rPrChange w:id="36" w:author="Andrew Flower" w:date="2016-12-06T10:01:00Z">
            <w:rPr>
              <w:rFonts w:ascii="Times New Roman" w:hAnsi="Times New Roman" w:cs="Times New Roman"/>
              <w:sz w:val="24"/>
              <w:szCs w:val="24"/>
            </w:rPr>
          </w:rPrChange>
        </w:rPr>
        <w:t>anecdotally I felt slightly more nervous and that’s probably not rational,</w:t>
      </w:r>
      <w:r w:rsidRPr="006F63E8">
        <w:rPr>
          <w:rFonts w:ascii="Times New Roman" w:hAnsi="Times New Roman" w:cs="Times New Roman"/>
          <w:sz w:val="24"/>
          <w:szCs w:val="24"/>
        </w:rPr>
        <w:t xml:space="preserve"> but – you asked how I felt about it.</w:t>
      </w:r>
    </w:p>
    <w:p w:rsidR="006F63E8" w:rsidRPr="006F63E8" w:rsidRDefault="006F63E8" w:rsidP="006F63E8">
      <w:pPr>
        <w:tabs>
          <w:tab w:val="left" w:pos="426"/>
          <w:tab w:val="left" w:pos="5655"/>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spacing w:after="0" w:line="480" w:lineRule="auto"/>
        <w:ind w:left="426" w:hanging="426"/>
        <w:jc w:val="both"/>
        <w:rPr>
          <w:rFonts w:ascii="Times New Roman" w:hAnsi="Times New Roman" w:cs="Times New Roman"/>
          <w:sz w:val="24"/>
          <w:szCs w:val="24"/>
        </w:rPr>
      </w:pPr>
      <w:r w:rsidRPr="006F63E8">
        <w:rPr>
          <w:rFonts w:ascii="Times New Roman" w:hAnsi="Times New Roman" w:cs="Times New Roman"/>
          <w:sz w:val="24"/>
          <w:szCs w:val="24"/>
        </w:rPr>
        <w:t>I:</w:t>
      </w:r>
      <w:r w:rsidRPr="006F63E8">
        <w:rPr>
          <w:rFonts w:ascii="Times New Roman" w:hAnsi="Times New Roman" w:cs="Times New Roman"/>
          <w:sz w:val="24"/>
          <w:szCs w:val="24"/>
        </w:rPr>
        <w:tab/>
        <w:t>Yes, I see what you mean. And so you would say – exactly – would you think we need more studies for other infections as well?</w:t>
      </w:r>
    </w:p>
    <w:p w:rsidR="006F63E8" w:rsidRPr="006F63E8" w:rsidRDefault="006F63E8" w:rsidP="006F63E8">
      <w:pPr>
        <w:tabs>
          <w:tab w:val="left" w:pos="426"/>
          <w:tab w:val="left" w:pos="5655"/>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spacing w:after="0" w:line="480" w:lineRule="auto"/>
        <w:ind w:left="426" w:hanging="426"/>
        <w:jc w:val="both"/>
        <w:rPr>
          <w:rFonts w:ascii="Times New Roman" w:hAnsi="Times New Roman" w:cs="Times New Roman"/>
          <w:sz w:val="24"/>
          <w:szCs w:val="24"/>
        </w:rPr>
      </w:pPr>
      <w:r w:rsidRPr="006F63E8">
        <w:rPr>
          <w:rFonts w:ascii="Times New Roman" w:hAnsi="Times New Roman" w:cs="Times New Roman"/>
          <w:sz w:val="24"/>
          <w:szCs w:val="24"/>
        </w:rPr>
        <w:t>P:</w:t>
      </w:r>
      <w:r w:rsidRPr="006F63E8">
        <w:rPr>
          <w:rFonts w:ascii="Times New Roman" w:hAnsi="Times New Roman" w:cs="Times New Roman"/>
          <w:sz w:val="24"/>
          <w:szCs w:val="24"/>
        </w:rPr>
        <w:tab/>
        <w:t>Yes I do, yes.</w:t>
      </w:r>
    </w:p>
    <w:p w:rsidR="006F63E8" w:rsidRPr="006F63E8" w:rsidRDefault="006F63E8" w:rsidP="006F63E8">
      <w:pPr>
        <w:tabs>
          <w:tab w:val="left" w:pos="426"/>
          <w:tab w:val="left" w:pos="5655"/>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spacing w:after="0" w:line="480" w:lineRule="auto"/>
        <w:ind w:left="426" w:hanging="426"/>
        <w:jc w:val="both"/>
        <w:rPr>
          <w:rFonts w:ascii="Times New Roman" w:hAnsi="Times New Roman" w:cs="Times New Roman"/>
          <w:sz w:val="24"/>
          <w:szCs w:val="24"/>
        </w:rPr>
      </w:pPr>
      <w:r w:rsidRPr="006F63E8">
        <w:rPr>
          <w:rFonts w:ascii="Times New Roman" w:hAnsi="Times New Roman" w:cs="Times New Roman"/>
          <w:sz w:val="24"/>
          <w:szCs w:val="24"/>
        </w:rPr>
        <w:lastRenderedPageBreak/>
        <w:t>I:</w:t>
      </w:r>
      <w:r w:rsidRPr="006F63E8">
        <w:rPr>
          <w:rFonts w:ascii="Times New Roman" w:hAnsi="Times New Roman" w:cs="Times New Roman"/>
          <w:sz w:val="24"/>
          <w:szCs w:val="24"/>
        </w:rPr>
        <w:tab/>
        <w:t>And in terms of this trial we did – do you have any suggestions as to how we could improve this trial for a larger study in the future? I understand you mentioned about the restriction of the selection criteria, we could change that.</w:t>
      </w:r>
    </w:p>
    <w:p w:rsidR="006F63E8" w:rsidRPr="006F63E8" w:rsidRDefault="006F63E8" w:rsidP="006F63E8">
      <w:pPr>
        <w:tabs>
          <w:tab w:val="left" w:pos="426"/>
          <w:tab w:val="left" w:pos="5655"/>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spacing w:after="0" w:line="480" w:lineRule="auto"/>
        <w:ind w:left="426" w:hanging="426"/>
        <w:jc w:val="both"/>
        <w:rPr>
          <w:rFonts w:ascii="Times New Roman" w:hAnsi="Times New Roman" w:cs="Times New Roman"/>
          <w:sz w:val="24"/>
          <w:szCs w:val="24"/>
        </w:rPr>
      </w:pPr>
      <w:r w:rsidRPr="006F63E8">
        <w:rPr>
          <w:rFonts w:ascii="Times New Roman" w:hAnsi="Times New Roman" w:cs="Times New Roman"/>
          <w:sz w:val="24"/>
          <w:szCs w:val="24"/>
        </w:rPr>
        <w:t>P:</w:t>
      </w:r>
      <w:r w:rsidRPr="006F63E8">
        <w:rPr>
          <w:rFonts w:ascii="Times New Roman" w:hAnsi="Times New Roman" w:cs="Times New Roman"/>
          <w:sz w:val="24"/>
          <w:szCs w:val="24"/>
        </w:rPr>
        <w:tab/>
        <w:t xml:space="preserve">Yes, I think that is the main thing really; it really cut out – </w:t>
      </w:r>
      <w:r w:rsidRPr="00F411AE">
        <w:rPr>
          <w:rFonts w:ascii="Times New Roman" w:hAnsi="Times New Roman" w:cs="Times New Roman"/>
          <w:sz w:val="24"/>
          <w:szCs w:val="24"/>
          <w:highlight w:val="yellow"/>
          <w:rPrChange w:id="37" w:author="Andrew Flower" w:date="2016-12-06T10:02:00Z">
            <w:rPr>
              <w:rFonts w:ascii="Times New Roman" w:hAnsi="Times New Roman" w:cs="Times New Roman"/>
              <w:sz w:val="24"/>
              <w:szCs w:val="24"/>
            </w:rPr>
          </w:rPrChange>
        </w:rPr>
        <w:t>we had loads on our first searches and then slowly but surely everybody got wheedled out.</w:t>
      </w:r>
    </w:p>
    <w:p w:rsidR="006F63E8" w:rsidRPr="006F63E8" w:rsidRDefault="006F63E8" w:rsidP="006F63E8">
      <w:pPr>
        <w:tabs>
          <w:tab w:val="left" w:pos="426"/>
          <w:tab w:val="left" w:pos="5655"/>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spacing w:after="0" w:line="480" w:lineRule="auto"/>
        <w:ind w:left="426" w:hanging="426"/>
        <w:jc w:val="both"/>
        <w:rPr>
          <w:rFonts w:ascii="Times New Roman" w:hAnsi="Times New Roman" w:cs="Times New Roman"/>
          <w:sz w:val="24"/>
          <w:szCs w:val="24"/>
        </w:rPr>
      </w:pPr>
      <w:r w:rsidRPr="006F63E8">
        <w:rPr>
          <w:rFonts w:ascii="Times New Roman" w:hAnsi="Times New Roman" w:cs="Times New Roman"/>
          <w:sz w:val="24"/>
          <w:szCs w:val="24"/>
        </w:rPr>
        <w:t>I:</w:t>
      </w:r>
      <w:r w:rsidRPr="006F63E8">
        <w:rPr>
          <w:rFonts w:ascii="Times New Roman" w:hAnsi="Times New Roman" w:cs="Times New Roman"/>
          <w:sz w:val="24"/>
          <w:szCs w:val="24"/>
        </w:rPr>
        <w:tab/>
        <w:t>Okay, so apart from that, was there anything else you can think of we could change?</w:t>
      </w:r>
    </w:p>
    <w:p w:rsidR="006F63E8" w:rsidRPr="006F63E8" w:rsidRDefault="006F63E8" w:rsidP="006F63E8">
      <w:pPr>
        <w:tabs>
          <w:tab w:val="left" w:pos="426"/>
          <w:tab w:val="left" w:pos="5655"/>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spacing w:after="0" w:line="480" w:lineRule="auto"/>
        <w:ind w:left="426" w:hanging="426"/>
        <w:jc w:val="both"/>
        <w:rPr>
          <w:rFonts w:ascii="Times New Roman" w:hAnsi="Times New Roman" w:cs="Times New Roman"/>
          <w:sz w:val="24"/>
          <w:szCs w:val="24"/>
        </w:rPr>
      </w:pPr>
      <w:r w:rsidRPr="006F63E8">
        <w:rPr>
          <w:rFonts w:ascii="Times New Roman" w:hAnsi="Times New Roman" w:cs="Times New Roman"/>
          <w:sz w:val="24"/>
          <w:szCs w:val="24"/>
        </w:rPr>
        <w:t>P:</w:t>
      </w:r>
      <w:r w:rsidRPr="006F63E8">
        <w:rPr>
          <w:rFonts w:ascii="Times New Roman" w:hAnsi="Times New Roman" w:cs="Times New Roman"/>
          <w:sz w:val="24"/>
          <w:szCs w:val="24"/>
        </w:rPr>
        <w:tab/>
        <w:t>No, I think that was a good thing.</w:t>
      </w:r>
    </w:p>
    <w:p w:rsidR="006F63E8" w:rsidRPr="006F63E8" w:rsidRDefault="006F63E8" w:rsidP="006F63E8">
      <w:pPr>
        <w:tabs>
          <w:tab w:val="left" w:pos="426"/>
          <w:tab w:val="left" w:pos="5655"/>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spacing w:after="0" w:line="480" w:lineRule="auto"/>
        <w:ind w:left="426" w:hanging="426"/>
        <w:jc w:val="both"/>
        <w:rPr>
          <w:rFonts w:ascii="Times New Roman" w:hAnsi="Times New Roman" w:cs="Times New Roman"/>
          <w:sz w:val="24"/>
          <w:szCs w:val="24"/>
        </w:rPr>
      </w:pPr>
      <w:r w:rsidRPr="006F63E8">
        <w:rPr>
          <w:rFonts w:ascii="Times New Roman" w:hAnsi="Times New Roman" w:cs="Times New Roman"/>
          <w:sz w:val="24"/>
          <w:szCs w:val="24"/>
        </w:rPr>
        <w:t>I:</w:t>
      </w:r>
      <w:r w:rsidRPr="006F63E8">
        <w:rPr>
          <w:rFonts w:ascii="Times New Roman" w:hAnsi="Times New Roman" w:cs="Times New Roman"/>
          <w:sz w:val="24"/>
          <w:szCs w:val="24"/>
        </w:rPr>
        <w:tab/>
        <w:t>Other than that, so everything went smoothly and there was no problem at all?</w:t>
      </w:r>
    </w:p>
    <w:p w:rsidR="006F63E8" w:rsidRPr="006F63E8" w:rsidRDefault="006F63E8" w:rsidP="006F63E8">
      <w:pPr>
        <w:tabs>
          <w:tab w:val="left" w:pos="426"/>
          <w:tab w:val="left" w:pos="5655"/>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spacing w:after="0" w:line="480" w:lineRule="auto"/>
        <w:ind w:left="426" w:hanging="426"/>
        <w:jc w:val="both"/>
        <w:rPr>
          <w:rFonts w:ascii="Times New Roman" w:hAnsi="Times New Roman" w:cs="Times New Roman"/>
          <w:sz w:val="24"/>
          <w:szCs w:val="24"/>
        </w:rPr>
      </w:pPr>
      <w:r w:rsidRPr="006F63E8">
        <w:rPr>
          <w:rFonts w:ascii="Times New Roman" w:hAnsi="Times New Roman" w:cs="Times New Roman"/>
          <w:sz w:val="24"/>
          <w:szCs w:val="24"/>
        </w:rPr>
        <w:t>P:</w:t>
      </w:r>
      <w:r w:rsidRPr="006F63E8">
        <w:rPr>
          <w:rFonts w:ascii="Times New Roman" w:hAnsi="Times New Roman" w:cs="Times New Roman"/>
          <w:sz w:val="24"/>
          <w:szCs w:val="24"/>
        </w:rPr>
        <w:tab/>
        <w:t xml:space="preserve">Yes, everything did, yes. </w:t>
      </w:r>
    </w:p>
    <w:p w:rsidR="006F63E8" w:rsidRPr="006F63E8" w:rsidRDefault="006F63E8" w:rsidP="006F63E8">
      <w:pPr>
        <w:tabs>
          <w:tab w:val="left" w:pos="426"/>
          <w:tab w:val="left" w:pos="5655"/>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spacing w:after="0" w:line="480" w:lineRule="auto"/>
        <w:ind w:left="426" w:hanging="426"/>
        <w:jc w:val="both"/>
        <w:rPr>
          <w:rFonts w:ascii="Times New Roman" w:hAnsi="Times New Roman" w:cs="Times New Roman"/>
          <w:sz w:val="24"/>
          <w:szCs w:val="24"/>
        </w:rPr>
      </w:pPr>
      <w:r w:rsidRPr="006F63E8">
        <w:rPr>
          <w:rFonts w:ascii="Times New Roman" w:hAnsi="Times New Roman" w:cs="Times New Roman"/>
          <w:sz w:val="24"/>
          <w:szCs w:val="24"/>
        </w:rPr>
        <w:t>I:</w:t>
      </w:r>
      <w:r w:rsidRPr="006F63E8">
        <w:rPr>
          <w:rFonts w:ascii="Times New Roman" w:hAnsi="Times New Roman" w:cs="Times New Roman"/>
          <w:sz w:val="24"/>
          <w:szCs w:val="24"/>
        </w:rPr>
        <w:tab/>
        <w:t>Okay. And is there anything else you would like to tell me today about your experience, anything –?</w:t>
      </w:r>
    </w:p>
    <w:p w:rsidR="006F63E8" w:rsidRPr="006F63E8" w:rsidRDefault="006F63E8" w:rsidP="006F63E8">
      <w:pPr>
        <w:tabs>
          <w:tab w:val="left" w:pos="426"/>
          <w:tab w:val="left" w:pos="5655"/>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spacing w:after="0" w:line="480" w:lineRule="auto"/>
        <w:ind w:left="426" w:hanging="426"/>
        <w:jc w:val="both"/>
        <w:rPr>
          <w:rFonts w:ascii="Times New Roman" w:hAnsi="Times New Roman" w:cs="Times New Roman"/>
          <w:sz w:val="24"/>
          <w:szCs w:val="24"/>
        </w:rPr>
      </w:pPr>
      <w:r w:rsidRPr="006F63E8">
        <w:rPr>
          <w:rFonts w:ascii="Times New Roman" w:hAnsi="Times New Roman" w:cs="Times New Roman"/>
          <w:sz w:val="24"/>
          <w:szCs w:val="24"/>
        </w:rPr>
        <w:t>P:</w:t>
      </w:r>
      <w:r w:rsidRPr="006F63E8">
        <w:rPr>
          <w:rFonts w:ascii="Times New Roman" w:hAnsi="Times New Roman" w:cs="Times New Roman"/>
          <w:sz w:val="24"/>
          <w:szCs w:val="24"/>
        </w:rPr>
        <w:tab/>
        <w:t>No, no, it was a good study; it was just tricky to recruit to.</w:t>
      </w:r>
    </w:p>
    <w:p w:rsidR="006F63E8" w:rsidRPr="006F63E8" w:rsidRDefault="006F63E8" w:rsidP="006F63E8">
      <w:pPr>
        <w:tabs>
          <w:tab w:val="left" w:pos="426"/>
          <w:tab w:val="left" w:pos="5655"/>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spacing w:after="0" w:line="480" w:lineRule="auto"/>
        <w:ind w:left="426" w:hanging="426"/>
        <w:jc w:val="both"/>
        <w:rPr>
          <w:rFonts w:ascii="Times New Roman" w:hAnsi="Times New Roman" w:cs="Times New Roman"/>
          <w:sz w:val="24"/>
          <w:szCs w:val="24"/>
        </w:rPr>
      </w:pPr>
      <w:r w:rsidRPr="006F63E8">
        <w:rPr>
          <w:rFonts w:ascii="Times New Roman" w:hAnsi="Times New Roman" w:cs="Times New Roman"/>
          <w:sz w:val="24"/>
          <w:szCs w:val="24"/>
        </w:rPr>
        <w:t>I:</w:t>
      </w:r>
      <w:r w:rsidRPr="006F63E8">
        <w:rPr>
          <w:rFonts w:ascii="Times New Roman" w:hAnsi="Times New Roman" w:cs="Times New Roman"/>
          <w:sz w:val="24"/>
          <w:szCs w:val="24"/>
        </w:rPr>
        <w:tab/>
        <w:t>Okay, thank you very much, this is the end of the interview.</w:t>
      </w:r>
    </w:p>
    <w:p w:rsidR="006F63E8" w:rsidRPr="006F63E8" w:rsidRDefault="006F63E8" w:rsidP="006F63E8">
      <w:pPr>
        <w:tabs>
          <w:tab w:val="left" w:pos="426"/>
          <w:tab w:val="left" w:pos="5655"/>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spacing w:after="0" w:line="480" w:lineRule="auto"/>
        <w:jc w:val="both"/>
        <w:rPr>
          <w:rFonts w:ascii="Times New Roman" w:hAnsi="Times New Roman" w:cs="Times New Roman"/>
          <w:sz w:val="24"/>
          <w:szCs w:val="24"/>
        </w:rPr>
      </w:pPr>
      <w:r w:rsidRPr="006F63E8">
        <w:rPr>
          <w:rFonts w:ascii="Times New Roman" w:hAnsi="Times New Roman" w:cs="Times New Roman"/>
          <w:sz w:val="24"/>
          <w:szCs w:val="24"/>
        </w:rPr>
        <w:t>P:</w:t>
      </w:r>
      <w:r w:rsidRPr="006F63E8">
        <w:rPr>
          <w:rFonts w:ascii="Times New Roman" w:hAnsi="Times New Roman" w:cs="Times New Roman"/>
          <w:sz w:val="24"/>
          <w:szCs w:val="24"/>
        </w:rPr>
        <w:tab/>
        <w:t>Okay, xxx, bye.</w:t>
      </w:r>
    </w:p>
    <w:p w:rsidR="006F63E8" w:rsidRPr="006F63E8" w:rsidRDefault="006F63E8" w:rsidP="006F63E8">
      <w:pPr>
        <w:tabs>
          <w:tab w:val="left" w:pos="426"/>
          <w:tab w:val="left" w:pos="5655"/>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spacing w:after="0" w:line="480" w:lineRule="auto"/>
        <w:jc w:val="both"/>
        <w:rPr>
          <w:rFonts w:ascii="Times New Roman" w:hAnsi="Times New Roman" w:cs="Times New Roman"/>
          <w:sz w:val="24"/>
          <w:szCs w:val="24"/>
        </w:rPr>
      </w:pPr>
      <w:r w:rsidRPr="006F63E8">
        <w:rPr>
          <w:rFonts w:ascii="Times New Roman" w:hAnsi="Times New Roman" w:cs="Times New Roman"/>
          <w:sz w:val="24"/>
          <w:szCs w:val="24"/>
        </w:rPr>
        <w:t>I:</w:t>
      </w:r>
      <w:r w:rsidRPr="006F63E8">
        <w:rPr>
          <w:rFonts w:ascii="Times New Roman" w:hAnsi="Times New Roman" w:cs="Times New Roman"/>
          <w:sz w:val="24"/>
          <w:szCs w:val="24"/>
        </w:rPr>
        <w:tab/>
        <w:t>Thank you, bye.</w:t>
      </w:r>
    </w:p>
    <w:p w:rsidR="006F63E8" w:rsidRPr="006F63E8" w:rsidRDefault="006F63E8" w:rsidP="006F63E8">
      <w:pPr>
        <w:tabs>
          <w:tab w:val="left" w:pos="426"/>
          <w:tab w:val="left" w:pos="5655"/>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autoSpaceDE w:val="0"/>
        <w:autoSpaceDN w:val="0"/>
        <w:adjustRightInd w:val="0"/>
        <w:spacing w:after="0" w:line="480" w:lineRule="auto"/>
        <w:jc w:val="both"/>
        <w:rPr>
          <w:rFonts w:ascii="Times New Roman" w:hAnsi="Times New Roman" w:cs="Times New Roman"/>
          <w:sz w:val="24"/>
          <w:szCs w:val="24"/>
        </w:rPr>
      </w:pPr>
    </w:p>
    <w:p w:rsidR="00EB37A1" w:rsidRDefault="00EB37A1"/>
    <w:sectPr w:rsidR="00EB37A1" w:rsidSect="00EB37A1">
      <w:footerReference w:type="even" r:id="rId8"/>
      <w:footerReference w:type="default" r:id="rId9"/>
      <w:pgSz w:w="11909" w:h="16834"/>
      <w:pgMar w:top="1134" w:right="1797" w:bottom="1179" w:left="1134" w:header="720" w:footer="720" w:gutter="0"/>
      <w:cols w:space="720"/>
      <w:noEndnote/>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Andrew Flower" w:date="2016-12-06T09:55:00Z" w:initials="AF">
    <w:p w:rsidR="00EC1A37" w:rsidRDefault="00EC1A37">
      <w:pPr>
        <w:pStyle w:val="CommentText"/>
      </w:pPr>
      <w:r>
        <w:rPr>
          <w:rStyle w:val="CommentReference"/>
        </w:rPr>
        <w:annotationRef/>
      </w:r>
      <w:r>
        <w:t>Needed to ask what exceptions here!</w:t>
      </w:r>
    </w:p>
  </w:comment>
  <w:comment w:id="1" w:author="Andrew Flower" w:date="2016-12-06T09:56:00Z" w:initials="AF">
    <w:p w:rsidR="00EC1A37" w:rsidRDefault="00EC1A37">
      <w:pPr>
        <w:pStyle w:val="CommentText"/>
      </w:pPr>
      <w:r>
        <w:rPr>
          <w:rStyle w:val="CommentReference"/>
        </w:rPr>
        <w:annotationRef/>
      </w:r>
      <w:r>
        <w:t>GP perception of patient wishes.</w:t>
      </w:r>
    </w:p>
  </w:comment>
  <w:comment w:id="2" w:author="Andrew Flower" w:date="2016-12-06T10:05:00Z" w:initials="AF">
    <w:p w:rsidR="00EC1A37" w:rsidRDefault="00EC1A37">
      <w:pPr>
        <w:pStyle w:val="CommentText"/>
      </w:pPr>
      <w:ins w:id="5" w:author="Andrew Flower" w:date="2016-12-06T10:04:00Z">
        <w:r>
          <w:rPr>
            <w:rStyle w:val="CommentReference"/>
          </w:rPr>
          <w:annotationRef/>
        </w:r>
      </w:ins>
      <w:r>
        <w:t>PATIENT WISHES, NICE GUIDELINES…VS GP (‘irrational’) FEARS IN RELATION TO URTIs</w:t>
      </w:r>
    </w:p>
  </w:comment>
  <w:comment w:id="15" w:author="Andrew Flower" w:date="2016-12-06T10:09:00Z" w:initials="AF">
    <w:p w:rsidR="00EC1A37" w:rsidRDefault="00EC1A37">
      <w:pPr>
        <w:pStyle w:val="CommentText"/>
      </w:pPr>
      <w:r>
        <w:rPr>
          <w:rStyle w:val="CommentReference"/>
        </w:rPr>
        <w:annotationRef/>
      </w:r>
      <w:r w:rsidRPr="00EC1A37">
        <w:rPr>
          <w:highlight w:val="yellow"/>
        </w:rPr>
        <w:t>Herbs as products under study…the levelling effect of taking part in a clinical trial…brings herbs into the lexicon of the GP…allows them ownership and provides re-assurance</w:t>
      </w:r>
      <w:r>
        <w:t>…</w:t>
      </w:r>
      <w:proofErr w:type="gramStart"/>
      <w:r>
        <w:t>.</w:t>
      </w:r>
      <w:r w:rsidRPr="00EC1A37">
        <w:rPr>
          <w:highlight w:val="yellow"/>
        </w:rPr>
        <w:t>herbs</w:t>
      </w:r>
      <w:proofErr w:type="gramEnd"/>
      <w:r w:rsidRPr="00EC1A37">
        <w:rPr>
          <w:highlight w:val="yellow"/>
        </w:rPr>
        <w:t xml:space="preserve"> become non-other!</w:t>
      </w:r>
    </w:p>
    <w:p w:rsidR="00EC1A37" w:rsidRDefault="00EC1A37">
      <w:pPr>
        <w:pStyle w:val="CommentText"/>
      </w:pPr>
    </w:p>
    <w:p w:rsidR="00EC1A37" w:rsidRDefault="00EC1A37">
      <w:pPr>
        <w:pStyle w:val="CommentText"/>
      </w:pPr>
    </w:p>
  </w:comment>
  <w:comment w:id="20" w:author="Andrew Flower" w:date="2016-12-06T09:59:00Z" w:initials="AF">
    <w:p w:rsidR="00EC1A37" w:rsidRDefault="00EC1A37">
      <w:pPr>
        <w:pStyle w:val="CommentText"/>
      </w:pPr>
      <w:r>
        <w:rPr>
          <w:rStyle w:val="CommentReference"/>
        </w:rPr>
        <w:annotationRef/>
      </w:r>
      <w:r>
        <w:t>In what way</w:t>
      </w:r>
      <w:proofErr w:type="gramStart"/>
      <w:r>
        <w:t>?!</w:t>
      </w:r>
      <w:proofErr w:type="gramEnd"/>
    </w:p>
  </w:comment>
  <w:comment w:id="26" w:author="Andrew Flower" w:date="2016-12-06T10:13:00Z" w:initials="AF">
    <w:p w:rsidR="00EC1A37" w:rsidRDefault="00EC1A37">
      <w:pPr>
        <w:pStyle w:val="CommentText"/>
      </w:pPr>
      <w:r>
        <w:rPr>
          <w:rStyle w:val="CommentReference"/>
        </w:rPr>
        <w:annotationRef/>
      </w:r>
      <w:r>
        <w:t>Interesting that perceived ethical approval required to remove un tested conventional medicines</w:t>
      </w:r>
    </w:p>
  </w:comment>
  <w:comment w:id="27" w:author="Andrew Flower" w:date="2016-12-06T10:14:00Z" w:initials="AF">
    <w:p w:rsidR="00EC1A37" w:rsidRDefault="00EC1A37">
      <w:pPr>
        <w:pStyle w:val="CommentText"/>
      </w:pPr>
      <w:r>
        <w:rPr>
          <w:rStyle w:val="CommentReference"/>
        </w:rPr>
        <w:annotationRef/>
      </w:r>
      <w:r w:rsidRPr="00EC1A37">
        <w:rPr>
          <w:highlight w:val="yellow"/>
        </w:rPr>
        <w:t xml:space="preserve">BUT MAYBE NOT IN REAL WORLD PRACTICE…tension between the theory of EBM and the practical reality of clinical </w:t>
      </w:r>
      <w:proofErr w:type="gramStart"/>
      <w:r w:rsidRPr="00EC1A37">
        <w:rPr>
          <w:highlight w:val="yellow"/>
        </w:rPr>
        <w:t>practice….!</w:t>
      </w:r>
      <w:proofErr w:type="gramEnd"/>
    </w:p>
  </w:comment>
  <w:comment w:id="31" w:author="Andrew Flower" w:date="2016-12-06T10:14:00Z" w:initials="AF">
    <w:p w:rsidR="00EC1A37" w:rsidRDefault="00EC1A37">
      <w:pPr>
        <w:pStyle w:val="CommentText"/>
      </w:pPr>
      <w:r>
        <w:rPr>
          <w:rStyle w:val="CommentReference"/>
        </w:rPr>
        <w:annotationRef/>
      </w:r>
      <w:r>
        <w:t xml:space="preserve">Even though the mainstream contains non evidence based </w:t>
      </w:r>
      <w:r>
        <w:t>drugs…</w:t>
      </w:r>
      <w:bookmarkStart w:id="33" w:name="_GoBack"/>
      <w:bookmarkEnd w:id="33"/>
    </w:p>
  </w:comment>
</w:comment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1A37" w:rsidRDefault="00EC1A37" w:rsidP="00EB37A1">
      <w:pPr>
        <w:spacing w:after="0" w:line="240" w:lineRule="auto"/>
      </w:pPr>
      <w:r>
        <w:separator/>
      </w:r>
    </w:p>
  </w:endnote>
  <w:endnote w:type="continuationSeparator" w:id="0">
    <w:p w:rsidR="00EC1A37" w:rsidRDefault="00EC1A37" w:rsidP="00EB37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A00002EF" w:usb1="4000207B" w:usb2="00000000" w:usb3="00000000" w:csb0="0000009F" w:csb1="00000000"/>
  </w:font>
  <w:font w:name="Times New Roman">
    <w:panose1 w:val="02020603050405020304"/>
    <w:charset w:val="00"/>
    <w:family w:val="auto"/>
    <w:pitch w:val="variable"/>
    <w:sig w:usb0="00002A87" w:usb1="80000000" w:usb2="00000008"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Light">
    <w:altName w:val="Courier New"/>
    <w:charset w:val="00"/>
    <w:family w:val="swiss"/>
    <w:pitch w:val="variable"/>
    <w:sig w:usb0="A00002EF" w:usb1="4000207B"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1A37" w:rsidRDefault="00EC1A37" w:rsidP="00EB37A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C1A37" w:rsidRDefault="00EC1A37" w:rsidP="00EB37A1">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1A37" w:rsidRDefault="00EC1A37" w:rsidP="00EB37A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EC1A37" w:rsidRDefault="00EC1A37" w:rsidP="00EB37A1">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1A37" w:rsidRDefault="00EC1A37" w:rsidP="00EB37A1">
      <w:pPr>
        <w:spacing w:after="0" w:line="240" w:lineRule="auto"/>
      </w:pPr>
      <w:r>
        <w:separator/>
      </w:r>
    </w:p>
  </w:footnote>
  <w:footnote w:type="continuationSeparator" w:id="0">
    <w:p w:rsidR="00EC1A37" w:rsidRDefault="00EC1A37" w:rsidP="00EB37A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63E8"/>
    <w:rsid w:val="006F63E8"/>
    <w:rsid w:val="00810270"/>
    <w:rsid w:val="00EB37A1"/>
    <w:rsid w:val="00EC1A37"/>
    <w:rsid w:val="00F2603A"/>
    <w:rsid w:val="00F411AE"/>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EB37A1"/>
    <w:pPr>
      <w:tabs>
        <w:tab w:val="center" w:pos="4320"/>
        <w:tab w:val="right" w:pos="8640"/>
      </w:tabs>
      <w:spacing w:after="0" w:line="240" w:lineRule="auto"/>
    </w:pPr>
  </w:style>
  <w:style w:type="character" w:customStyle="1" w:styleId="FooterChar">
    <w:name w:val="Footer Char"/>
    <w:basedOn w:val="DefaultParagraphFont"/>
    <w:link w:val="Footer"/>
    <w:uiPriority w:val="99"/>
    <w:rsid w:val="00EB37A1"/>
  </w:style>
  <w:style w:type="character" w:styleId="PageNumber">
    <w:name w:val="page number"/>
    <w:basedOn w:val="DefaultParagraphFont"/>
    <w:uiPriority w:val="99"/>
    <w:semiHidden/>
    <w:unhideWhenUsed/>
    <w:rsid w:val="00EB37A1"/>
  </w:style>
  <w:style w:type="character" w:styleId="CommentReference">
    <w:name w:val="annotation reference"/>
    <w:basedOn w:val="DefaultParagraphFont"/>
    <w:uiPriority w:val="99"/>
    <w:semiHidden/>
    <w:unhideWhenUsed/>
    <w:rsid w:val="00EB37A1"/>
    <w:rPr>
      <w:sz w:val="18"/>
      <w:szCs w:val="18"/>
    </w:rPr>
  </w:style>
  <w:style w:type="paragraph" w:styleId="CommentText">
    <w:name w:val="annotation text"/>
    <w:basedOn w:val="Normal"/>
    <w:link w:val="CommentTextChar"/>
    <w:uiPriority w:val="99"/>
    <w:semiHidden/>
    <w:unhideWhenUsed/>
    <w:rsid w:val="00EB37A1"/>
    <w:pPr>
      <w:spacing w:line="240" w:lineRule="auto"/>
    </w:pPr>
    <w:rPr>
      <w:sz w:val="24"/>
      <w:szCs w:val="24"/>
    </w:rPr>
  </w:style>
  <w:style w:type="character" w:customStyle="1" w:styleId="CommentTextChar">
    <w:name w:val="Comment Text Char"/>
    <w:basedOn w:val="DefaultParagraphFont"/>
    <w:link w:val="CommentText"/>
    <w:uiPriority w:val="99"/>
    <w:semiHidden/>
    <w:rsid w:val="00EB37A1"/>
    <w:rPr>
      <w:sz w:val="24"/>
      <w:szCs w:val="24"/>
    </w:rPr>
  </w:style>
  <w:style w:type="paragraph" w:styleId="CommentSubject">
    <w:name w:val="annotation subject"/>
    <w:basedOn w:val="CommentText"/>
    <w:next w:val="CommentText"/>
    <w:link w:val="CommentSubjectChar"/>
    <w:uiPriority w:val="99"/>
    <w:semiHidden/>
    <w:unhideWhenUsed/>
    <w:rsid w:val="00EB37A1"/>
    <w:rPr>
      <w:b/>
      <w:bCs/>
      <w:sz w:val="20"/>
      <w:szCs w:val="20"/>
    </w:rPr>
  </w:style>
  <w:style w:type="character" w:customStyle="1" w:styleId="CommentSubjectChar">
    <w:name w:val="Comment Subject Char"/>
    <w:basedOn w:val="CommentTextChar"/>
    <w:link w:val="CommentSubject"/>
    <w:uiPriority w:val="99"/>
    <w:semiHidden/>
    <w:rsid w:val="00EB37A1"/>
    <w:rPr>
      <w:b/>
      <w:bCs/>
      <w:sz w:val="20"/>
      <w:szCs w:val="20"/>
    </w:rPr>
  </w:style>
  <w:style w:type="paragraph" w:styleId="BalloonText">
    <w:name w:val="Balloon Text"/>
    <w:basedOn w:val="Normal"/>
    <w:link w:val="BalloonTextChar"/>
    <w:uiPriority w:val="99"/>
    <w:semiHidden/>
    <w:unhideWhenUsed/>
    <w:rsid w:val="00EB37A1"/>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B37A1"/>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EB37A1"/>
    <w:pPr>
      <w:tabs>
        <w:tab w:val="center" w:pos="4320"/>
        <w:tab w:val="right" w:pos="8640"/>
      </w:tabs>
      <w:spacing w:after="0" w:line="240" w:lineRule="auto"/>
    </w:pPr>
  </w:style>
  <w:style w:type="character" w:customStyle="1" w:styleId="FooterChar">
    <w:name w:val="Footer Char"/>
    <w:basedOn w:val="DefaultParagraphFont"/>
    <w:link w:val="Footer"/>
    <w:uiPriority w:val="99"/>
    <w:rsid w:val="00EB37A1"/>
  </w:style>
  <w:style w:type="character" w:styleId="PageNumber">
    <w:name w:val="page number"/>
    <w:basedOn w:val="DefaultParagraphFont"/>
    <w:uiPriority w:val="99"/>
    <w:semiHidden/>
    <w:unhideWhenUsed/>
    <w:rsid w:val="00EB37A1"/>
  </w:style>
  <w:style w:type="character" w:styleId="CommentReference">
    <w:name w:val="annotation reference"/>
    <w:basedOn w:val="DefaultParagraphFont"/>
    <w:uiPriority w:val="99"/>
    <w:semiHidden/>
    <w:unhideWhenUsed/>
    <w:rsid w:val="00EB37A1"/>
    <w:rPr>
      <w:sz w:val="18"/>
      <w:szCs w:val="18"/>
    </w:rPr>
  </w:style>
  <w:style w:type="paragraph" w:styleId="CommentText">
    <w:name w:val="annotation text"/>
    <w:basedOn w:val="Normal"/>
    <w:link w:val="CommentTextChar"/>
    <w:uiPriority w:val="99"/>
    <w:semiHidden/>
    <w:unhideWhenUsed/>
    <w:rsid w:val="00EB37A1"/>
    <w:pPr>
      <w:spacing w:line="240" w:lineRule="auto"/>
    </w:pPr>
    <w:rPr>
      <w:sz w:val="24"/>
      <w:szCs w:val="24"/>
    </w:rPr>
  </w:style>
  <w:style w:type="character" w:customStyle="1" w:styleId="CommentTextChar">
    <w:name w:val="Comment Text Char"/>
    <w:basedOn w:val="DefaultParagraphFont"/>
    <w:link w:val="CommentText"/>
    <w:uiPriority w:val="99"/>
    <w:semiHidden/>
    <w:rsid w:val="00EB37A1"/>
    <w:rPr>
      <w:sz w:val="24"/>
      <w:szCs w:val="24"/>
    </w:rPr>
  </w:style>
  <w:style w:type="paragraph" w:styleId="CommentSubject">
    <w:name w:val="annotation subject"/>
    <w:basedOn w:val="CommentText"/>
    <w:next w:val="CommentText"/>
    <w:link w:val="CommentSubjectChar"/>
    <w:uiPriority w:val="99"/>
    <w:semiHidden/>
    <w:unhideWhenUsed/>
    <w:rsid w:val="00EB37A1"/>
    <w:rPr>
      <w:b/>
      <w:bCs/>
      <w:sz w:val="20"/>
      <w:szCs w:val="20"/>
    </w:rPr>
  </w:style>
  <w:style w:type="character" w:customStyle="1" w:styleId="CommentSubjectChar">
    <w:name w:val="Comment Subject Char"/>
    <w:basedOn w:val="CommentTextChar"/>
    <w:link w:val="CommentSubject"/>
    <w:uiPriority w:val="99"/>
    <w:semiHidden/>
    <w:rsid w:val="00EB37A1"/>
    <w:rPr>
      <w:b/>
      <w:bCs/>
      <w:sz w:val="20"/>
      <w:szCs w:val="20"/>
    </w:rPr>
  </w:style>
  <w:style w:type="paragraph" w:styleId="BalloonText">
    <w:name w:val="Balloon Text"/>
    <w:basedOn w:val="Normal"/>
    <w:link w:val="BalloonTextChar"/>
    <w:uiPriority w:val="99"/>
    <w:semiHidden/>
    <w:unhideWhenUsed/>
    <w:rsid w:val="00EB37A1"/>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B37A1"/>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comments" Target="comments.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1440</Words>
  <Characters>8209</Characters>
  <Application>Microsoft Macintosh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mozghan Ab</dc:creator>
  <cp:keywords/>
  <dc:description/>
  <cp:lastModifiedBy>Andrew Flower</cp:lastModifiedBy>
  <cp:revision>2</cp:revision>
  <dcterms:created xsi:type="dcterms:W3CDTF">2016-12-06T10:15:00Z</dcterms:created>
  <dcterms:modified xsi:type="dcterms:W3CDTF">2016-12-06T10:15:00Z</dcterms:modified>
</cp:coreProperties>
</file>